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2D99" w:rsidRPr="00242D99" w:rsidRDefault="00242D99" w:rsidP="00242D99">
      <w:pPr>
        <w:shd w:val="clear" w:color="auto" w:fill="FFFFFF"/>
        <w:spacing w:after="0" w:line="488" w:lineRule="atLeast"/>
        <w:jc w:val="center"/>
        <w:textAlignment w:val="baseline"/>
        <w:outlineLvl w:val="1"/>
        <w:rPr>
          <w:rFonts w:ascii="Times New Roman" w:eastAsia="Times New Roman" w:hAnsi="Times New Roman" w:cs="Times New Roman"/>
          <w:b/>
          <w:bCs/>
          <w:color w:val="1E2120"/>
          <w:sz w:val="28"/>
          <w:szCs w:val="39"/>
          <w:lang w:eastAsia="ru-RU"/>
        </w:rPr>
      </w:pPr>
      <w:bookmarkStart w:id="0" w:name="_GoBack"/>
      <w:bookmarkEnd w:id="0"/>
      <w:r w:rsidRPr="00242D99">
        <w:rPr>
          <w:rFonts w:ascii="Times New Roman" w:eastAsia="Times New Roman" w:hAnsi="Times New Roman" w:cs="Times New Roman"/>
          <w:b/>
          <w:bCs/>
          <w:color w:val="1E2120"/>
          <w:sz w:val="28"/>
          <w:szCs w:val="39"/>
          <w:lang w:eastAsia="ru-RU"/>
        </w:rPr>
        <w:t>Должностная инструкция</w:t>
      </w:r>
      <w:r w:rsidRPr="00242D99">
        <w:rPr>
          <w:rFonts w:ascii="Times New Roman" w:eastAsia="Times New Roman" w:hAnsi="Times New Roman" w:cs="Times New Roman"/>
          <w:b/>
          <w:bCs/>
          <w:color w:val="1E2120"/>
          <w:sz w:val="28"/>
          <w:szCs w:val="39"/>
          <w:lang w:eastAsia="ru-RU"/>
        </w:rPr>
        <w:br/>
        <w:t>учителя родного языка и литературы</w:t>
      </w:r>
    </w:p>
    <w:p w:rsidR="00242D99" w:rsidRPr="00242D99" w:rsidRDefault="00242D99" w:rsidP="00242D99">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 </w:t>
      </w:r>
    </w:p>
    <w:p w:rsidR="00242D99" w:rsidRPr="00242D99" w:rsidRDefault="00242D99" w:rsidP="00242D99">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242D99">
        <w:rPr>
          <w:rFonts w:ascii="Times New Roman" w:eastAsia="Times New Roman" w:hAnsi="Times New Roman" w:cs="Times New Roman"/>
          <w:b/>
          <w:bCs/>
          <w:color w:val="1E2120"/>
          <w:sz w:val="30"/>
          <w:szCs w:val="30"/>
          <w:lang w:eastAsia="ru-RU"/>
        </w:rPr>
        <w:t>1. Общие положения</w:t>
      </w:r>
    </w:p>
    <w:p w:rsidR="00242D99" w:rsidRPr="00242D99" w:rsidRDefault="00242D99" w:rsidP="00242D99">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1.1. Настоящая </w:t>
      </w:r>
      <w:r w:rsidRPr="00242D99">
        <w:rPr>
          <w:rFonts w:ascii="inherit" w:eastAsia="Times New Roman" w:hAnsi="inherit" w:cs="Times New Roman"/>
          <w:b/>
          <w:bCs/>
          <w:color w:val="1E2120"/>
          <w:sz w:val="27"/>
          <w:szCs w:val="27"/>
          <w:bdr w:val="none" w:sz="0" w:space="0" w:color="auto" w:frame="1"/>
          <w:lang w:eastAsia="ru-RU"/>
        </w:rPr>
        <w:t>должностная инструкция учителя родного языка и литературы</w:t>
      </w:r>
      <w:r w:rsidRPr="00242D99">
        <w:rPr>
          <w:rFonts w:ascii="Times New Roman" w:eastAsia="Times New Roman" w:hAnsi="Times New Roman" w:cs="Times New Roman"/>
          <w:color w:val="1E2120"/>
          <w:sz w:val="27"/>
          <w:szCs w:val="27"/>
          <w:lang w:eastAsia="ru-RU"/>
        </w:rPr>
        <w:t> в школе разработана на основании </w:t>
      </w:r>
      <w:r w:rsidRPr="00242D99">
        <w:rPr>
          <w:rFonts w:ascii="inherit" w:eastAsia="Times New Roman" w:hAnsi="inherit" w:cs="Times New Roman"/>
          <w:b/>
          <w:bCs/>
          <w:color w:val="1E2120"/>
          <w:sz w:val="27"/>
          <w:szCs w:val="27"/>
          <w:bdr w:val="none" w:sz="0" w:space="0" w:color="auto" w:frame="1"/>
          <w:lang w:eastAsia="ru-RU"/>
        </w:rPr>
        <w:t>Профессионального стандарта 01.001 «Педагог</w:t>
      </w:r>
      <w:r w:rsidRPr="00242D99">
        <w:rPr>
          <w:rFonts w:ascii="Times New Roman" w:eastAsia="Times New Roman" w:hAnsi="Times New Roman" w:cs="Times New Roman"/>
          <w:color w:val="1E2120"/>
          <w:sz w:val="27"/>
          <w:szCs w:val="27"/>
          <w:lang w:eastAsia="ru-RU"/>
        </w:rPr>
        <w:t xml:space="preserve"> (педагогическая деятельность в сфере дошкольного, начального общего, основного общего, среднего общего образования) (воспитатель, учитель)» с изменениями от 5 августа 2016 года; в соответствии с Федеральным законом №273-ФЗ от 29.12.2012г «Об образовании в Российской Федерации» в редакции от 25 июля 2022 года; ФГОС НОО и ООО, утвержденных соответственно Приказами </w:t>
      </w:r>
      <w:proofErr w:type="spellStart"/>
      <w:r w:rsidRPr="00242D99">
        <w:rPr>
          <w:rFonts w:ascii="Times New Roman" w:eastAsia="Times New Roman" w:hAnsi="Times New Roman" w:cs="Times New Roman"/>
          <w:color w:val="1E2120"/>
          <w:sz w:val="27"/>
          <w:szCs w:val="27"/>
          <w:lang w:eastAsia="ru-RU"/>
        </w:rPr>
        <w:t>Минпросвещения</w:t>
      </w:r>
      <w:proofErr w:type="spellEnd"/>
      <w:r w:rsidRPr="00242D99">
        <w:rPr>
          <w:rFonts w:ascii="Times New Roman" w:eastAsia="Times New Roman" w:hAnsi="Times New Roman" w:cs="Times New Roman"/>
          <w:color w:val="1E2120"/>
          <w:sz w:val="27"/>
          <w:szCs w:val="27"/>
          <w:lang w:eastAsia="ru-RU"/>
        </w:rPr>
        <w:t xml:space="preserve"> России №286 и №287 от 31 мая 2021 года, ФГОС СОО, утвержденного Приказом </w:t>
      </w:r>
      <w:proofErr w:type="spellStart"/>
      <w:r w:rsidRPr="00242D99">
        <w:rPr>
          <w:rFonts w:ascii="Times New Roman" w:eastAsia="Times New Roman" w:hAnsi="Times New Roman" w:cs="Times New Roman"/>
          <w:color w:val="1E2120"/>
          <w:sz w:val="27"/>
          <w:szCs w:val="27"/>
          <w:lang w:eastAsia="ru-RU"/>
        </w:rPr>
        <w:t>Минобрнауки</w:t>
      </w:r>
      <w:proofErr w:type="spellEnd"/>
      <w:r w:rsidRPr="00242D99">
        <w:rPr>
          <w:rFonts w:ascii="Times New Roman" w:eastAsia="Times New Roman" w:hAnsi="Times New Roman" w:cs="Times New Roman"/>
          <w:color w:val="1E2120"/>
          <w:sz w:val="27"/>
          <w:szCs w:val="27"/>
          <w:lang w:eastAsia="ru-RU"/>
        </w:rPr>
        <w:t xml:space="preserve"> России №413 от 17.05.2012г в редакции от 11.12.2020 года; с учетом СП 2.4.3648-20 «Санитарно-эпидемиологические требования к организациям воспитания и обучения, отдыха и оздоровления детей и молодежи»; в соответствии с Трудовым кодексом РФ и другими нормативными актами, регулирующими трудовые отношения между работником и работодателем.</w:t>
      </w:r>
      <w:r w:rsidRPr="00242D99">
        <w:rPr>
          <w:rFonts w:ascii="Times New Roman" w:eastAsia="Times New Roman" w:hAnsi="Times New Roman" w:cs="Times New Roman"/>
          <w:color w:val="1E2120"/>
          <w:sz w:val="27"/>
          <w:szCs w:val="27"/>
          <w:lang w:eastAsia="ru-RU"/>
        </w:rPr>
        <w:br/>
        <w:t xml:space="preserve">1.2. Данная должностная инструкция, разработанная в соответствии с </w:t>
      </w:r>
      <w:proofErr w:type="spellStart"/>
      <w:r w:rsidRPr="00242D99">
        <w:rPr>
          <w:rFonts w:ascii="Times New Roman" w:eastAsia="Times New Roman" w:hAnsi="Times New Roman" w:cs="Times New Roman"/>
          <w:color w:val="1E2120"/>
          <w:sz w:val="27"/>
          <w:szCs w:val="27"/>
          <w:lang w:eastAsia="ru-RU"/>
        </w:rPr>
        <w:t>профстандартом</w:t>
      </w:r>
      <w:proofErr w:type="spellEnd"/>
      <w:r w:rsidRPr="00242D99">
        <w:rPr>
          <w:rFonts w:ascii="Times New Roman" w:eastAsia="Times New Roman" w:hAnsi="Times New Roman" w:cs="Times New Roman"/>
          <w:color w:val="1E2120"/>
          <w:sz w:val="27"/>
          <w:szCs w:val="27"/>
          <w:lang w:eastAsia="ru-RU"/>
        </w:rPr>
        <w:t>, определяет перечень трудовых функций учителя родного языка и литературы, его обязанностей, а также права, ответственность и взаимоотношения по должности в образовательном учреждении.</w:t>
      </w:r>
      <w:r w:rsidRPr="00242D99">
        <w:rPr>
          <w:rFonts w:ascii="Times New Roman" w:eastAsia="Times New Roman" w:hAnsi="Times New Roman" w:cs="Times New Roman"/>
          <w:color w:val="1E2120"/>
          <w:sz w:val="27"/>
          <w:szCs w:val="27"/>
          <w:lang w:eastAsia="ru-RU"/>
        </w:rPr>
        <w:br/>
        <w:t>1.3. Учитель родного языка и литературы назначается и освобождается от должности приказом директора общеобразовательного учреждения. На время отпуска и временной нетрудоспособности педагога его обязанности могут быть возложены на другого учителя. Временное исполнение обязанностей в данных случаях осуществляется согласно приказу директора школы, изданного с соблюдением требований Трудового кодекса Российской Федерации.</w:t>
      </w:r>
      <w:r w:rsidRPr="00242D99">
        <w:rPr>
          <w:rFonts w:ascii="Times New Roman" w:eastAsia="Times New Roman" w:hAnsi="Times New Roman" w:cs="Times New Roman"/>
          <w:color w:val="1E2120"/>
          <w:sz w:val="27"/>
          <w:szCs w:val="27"/>
          <w:lang w:eastAsia="ru-RU"/>
        </w:rPr>
        <w:br/>
        <w:t>1.4. Учитель родного языка и литературы в общеобразовательном учреждении относится к категории специалистов, непосредственно подчиняется заместителю директора по учебно-воспитательной работе.</w:t>
      </w:r>
    </w:p>
    <w:p w:rsidR="00242D99" w:rsidRPr="00242D99" w:rsidRDefault="00242D99" w:rsidP="00242D99">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1.5. </w:t>
      </w:r>
      <w:ins w:id="1" w:author="Unknown">
        <w:r w:rsidRPr="00242D99">
          <w:rPr>
            <w:rFonts w:ascii="Times New Roman" w:eastAsia="Times New Roman" w:hAnsi="Times New Roman" w:cs="Times New Roman"/>
            <w:color w:val="1E2120"/>
            <w:sz w:val="27"/>
            <w:szCs w:val="27"/>
            <w:u w:val="single"/>
            <w:bdr w:val="none" w:sz="0" w:space="0" w:color="auto" w:frame="1"/>
            <w:lang w:eastAsia="ru-RU"/>
          </w:rPr>
          <w:t>На должность учителя родного языка и литературы принимается лицо:</w:t>
        </w:r>
      </w:ins>
    </w:p>
    <w:p w:rsidR="00242D99" w:rsidRPr="00242D99" w:rsidRDefault="00242D99" w:rsidP="00242D99">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имеющее высшее образование или среднее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 "Образование и педагогические науки" или в области, соответствующей предмету «Родной язык и литература», либо высшее образование или среднее профессиональное образование и дополнительное профессиональное образование по направлению деятельности в общеобразовательной организации;</w:t>
      </w:r>
    </w:p>
    <w:p w:rsidR="00242D99" w:rsidRPr="00242D99" w:rsidRDefault="00242D99" w:rsidP="00242D99">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без предъявления требований к стажу работы;</w:t>
      </w:r>
    </w:p>
    <w:p w:rsidR="00242D99" w:rsidRPr="00242D99" w:rsidRDefault="00242D99" w:rsidP="00242D99">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lastRenderedPageBreak/>
        <w:t>соответствующее требованиям, касающимся прохождения предварительного (при поступлении на работу) и периодических медицинских осмотров, внеочередных медицинских осмотров по направлению работодателя, обязательного психиатрического освидетельствования (не реже 1 раза в 5 лет), профессиональной гигиенической подготовки и аттестации (при приеме на работу и далее не реже 1 раза в 2 года), вакцинации, а также имеющее личную медицинскую книжку с результатами медицинских обследований и лабораторных исследований, сведениями о прививках, перенесенных инфекционных заболеваниях, о прохождении профессиональной гигиенической подготовки и аттестации с допуском к работе;</w:t>
      </w:r>
    </w:p>
    <w:p w:rsidR="00242D99" w:rsidRPr="00242D99" w:rsidRDefault="00242D99" w:rsidP="00242D99">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не имеющее ограничений на занятия педагогической деятельностью, изложенных в статье 331 "Право на занятие педагогической деятельностью" Трудового кодекса Российской Федерации.</w:t>
      </w:r>
    </w:p>
    <w:p w:rsidR="00242D99" w:rsidRPr="00242D99" w:rsidRDefault="00242D99" w:rsidP="00242D99">
      <w:pPr>
        <w:shd w:val="clear" w:color="auto" w:fill="FFFFFF"/>
        <w:spacing w:after="180" w:line="351" w:lineRule="atLeast"/>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 xml:space="preserve">1.6. В своей деятельности учитель родного языка и литературы руководствуется должностной инструкцией по </w:t>
      </w:r>
      <w:proofErr w:type="spellStart"/>
      <w:r w:rsidRPr="00242D99">
        <w:rPr>
          <w:rFonts w:ascii="Times New Roman" w:eastAsia="Times New Roman" w:hAnsi="Times New Roman" w:cs="Times New Roman"/>
          <w:color w:val="1E2120"/>
          <w:sz w:val="27"/>
          <w:szCs w:val="27"/>
          <w:lang w:eastAsia="ru-RU"/>
        </w:rPr>
        <w:t>профстандарту</w:t>
      </w:r>
      <w:proofErr w:type="spellEnd"/>
      <w:r w:rsidRPr="00242D99">
        <w:rPr>
          <w:rFonts w:ascii="Times New Roman" w:eastAsia="Times New Roman" w:hAnsi="Times New Roman" w:cs="Times New Roman"/>
          <w:color w:val="1E2120"/>
          <w:sz w:val="27"/>
          <w:szCs w:val="27"/>
          <w:lang w:eastAsia="ru-RU"/>
        </w:rPr>
        <w:t>, Конституцией и законами Российской Федерации, указами Президента, решениями Правительства РФ и органов управления образования всех уровней по вопросам, касающимся образования и воспитания обучающихся, а также:</w:t>
      </w:r>
    </w:p>
    <w:p w:rsidR="00242D99" w:rsidRPr="00242D99" w:rsidRDefault="00242D99" w:rsidP="00242D99">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Федеральным Законом №273 «Об образовании в Российской Федерации»;</w:t>
      </w:r>
    </w:p>
    <w:p w:rsidR="00242D99" w:rsidRPr="00242D99" w:rsidRDefault="00242D99" w:rsidP="00242D99">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требованиями ФГОС ОО и рекомендациями по их применению в школе;</w:t>
      </w:r>
    </w:p>
    <w:p w:rsidR="00242D99" w:rsidRPr="00242D99" w:rsidRDefault="00242D99" w:rsidP="00242D99">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нормами СП 2.4.3648-20 «Санитарно-эпидемиологические требования к организациям воспитания и обучения, отдыха и оздоровления детей и молодежи»;</w:t>
      </w:r>
    </w:p>
    <w:p w:rsidR="00242D99" w:rsidRPr="00242D99" w:rsidRDefault="00242D99" w:rsidP="00242D99">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нормами СанПиН 1.2.3685-21 «Гигиенические нормативы и требования к обеспечению безопасности и (или) безвредности для человека факторов среды обитания»;</w:t>
      </w:r>
    </w:p>
    <w:p w:rsidR="00242D99" w:rsidRPr="00242D99" w:rsidRDefault="00242D99" w:rsidP="00242D99">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административным, трудовым и хозяйственным законодательством Российской Федерации;</w:t>
      </w:r>
    </w:p>
    <w:p w:rsidR="00242D99" w:rsidRPr="00242D99" w:rsidRDefault="00242D99" w:rsidP="00242D99">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основами педагогики, психологии, физиологии и гигиены;</w:t>
      </w:r>
    </w:p>
    <w:p w:rsidR="00242D99" w:rsidRPr="00242D99" w:rsidRDefault="00242D99" w:rsidP="00242D99">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Уставом и локальными правовыми актами, в том числе Правилами внутреннего трудового распорядка, приказами и распоряжениями директора общеобразовательного учреждения;</w:t>
      </w:r>
    </w:p>
    <w:p w:rsidR="00242D99" w:rsidRPr="00242D99" w:rsidRDefault="00242D99" w:rsidP="00242D99">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правилами и нормами охраны труда и пожарной безопасности;</w:t>
      </w:r>
    </w:p>
    <w:p w:rsidR="00242D99" w:rsidRPr="00242D99" w:rsidRDefault="00242D99" w:rsidP="00242D99">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трудовым договором между работником и работодателем;</w:t>
      </w:r>
    </w:p>
    <w:p w:rsidR="00242D99" w:rsidRPr="00242D99" w:rsidRDefault="00242D99" w:rsidP="00242D99">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Конвенцией ООН о правах ребенка.</w:t>
      </w:r>
    </w:p>
    <w:p w:rsidR="00242D99" w:rsidRPr="00242D99" w:rsidRDefault="00242D99" w:rsidP="00242D99">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1.7. </w:t>
      </w:r>
      <w:ins w:id="2" w:author="Unknown">
        <w:r w:rsidRPr="00242D99">
          <w:rPr>
            <w:rFonts w:ascii="Times New Roman" w:eastAsia="Times New Roman" w:hAnsi="Times New Roman" w:cs="Times New Roman"/>
            <w:color w:val="1E2120"/>
            <w:sz w:val="27"/>
            <w:szCs w:val="27"/>
            <w:u w:val="single"/>
            <w:bdr w:val="none" w:sz="0" w:space="0" w:color="auto" w:frame="1"/>
            <w:lang w:eastAsia="ru-RU"/>
          </w:rPr>
          <w:t>Учитель родного языка и литературы должен знать:</w:t>
        </w:r>
      </w:ins>
    </w:p>
    <w:p w:rsidR="00242D99" w:rsidRPr="00242D99" w:rsidRDefault="00242D99" w:rsidP="00242D9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 xml:space="preserve">приоритетные направления и перспективы развития педагогической науки и образовательной системы Российской Федерации, законы и иные нормативные правовые акты, регламентирующие образовательную деятельность в </w:t>
      </w:r>
      <w:r w:rsidRPr="00242D99">
        <w:rPr>
          <w:rFonts w:ascii="Times New Roman" w:eastAsia="Times New Roman" w:hAnsi="Times New Roman" w:cs="Times New Roman"/>
          <w:color w:val="1E2120"/>
          <w:sz w:val="27"/>
          <w:szCs w:val="27"/>
          <w:lang w:eastAsia="ru-RU"/>
        </w:rPr>
        <w:lastRenderedPageBreak/>
        <w:t>Российской Федерации, нормативные документы по вопросам обучения и воспитания детей и молодежи, законодательство о правах ребенка;</w:t>
      </w:r>
    </w:p>
    <w:p w:rsidR="00242D99" w:rsidRPr="00242D99" w:rsidRDefault="00242D99" w:rsidP="00242D9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требования ФГОС основного общего образования и среднего общего образования к преподаванию родного языка и литературы, рекомендации по внедрению Федерального государственного образовательного стандарта в общеобразовательном учреждении;</w:t>
      </w:r>
    </w:p>
    <w:p w:rsidR="00242D99" w:rsidRPr="00242D99" w:rsidRDefault="00242D99" w:rsidP="00242D9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преподаваемый предмет «Родной язык и литература» в пределах требований Федеральных государственных образовательных стандартов и образовательных программ основного и среднего общего образования, их истории и места в мировой культуре и науке;</w:t>
      </w:r>
    </w:p>
    <w:p w:rsidR="00242D99" w:rsidRPr="00242D99" w:rsidRDefault="00242D99" w:rsidP="00242D9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современные формы и методы обучения и воспитания школьников;</w:t>
      </w:r>
    </w:p>
    <w:p w:rsidR="00242D99" w:rsidRPr="00242D99" w:rsidRDefault="00242D99" w:rsidP="00242D9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историю, закономерности и принципы построения и функционирования образовательных систем, роль и место образования в жизни личности и общества;</w:t>
      </w:r>
    </w:p>
    <w:p w:rsidR="00242D99" w:rsidRPr="00242D99" w:rsidRDefault="00242D99" w:rsidP="00242D9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теорию и методы управления образовательными системами;</w:t>
      </w:r>
    </w:p>
    <w:p w:rsidR="00242D99" w:rsidRPr="00242D99" w:rsidRDefault="00242D99" w:rsidP="00242D9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 xml:space="preserve">современные педагогические технологии поликультурного, продуктивного, дифференцированного и развивающего обучения, реализации </w:t>
      </w:r>
      <w:proofErr w:type="spellStart"/>
      <w:r w:rsidRPr="00242D99">
        <w:rPr>
          <w:rFonts w:ascii="Times New Roman" w:eastAsia="Times New Roman" w:hAnsi="Times New Roman" w:cs="Times New Roman"/>
          <w:color w:val="1E2120"/>
          <w:sz w:val="27"/>
          <w:szCs w:val="27"/>
          <w:lang w:eastAsia="ru-RU"/>
        </w:rPr>
        <w:t>компетентностного</w:t>
      </w:r>
      <w:proofErr w:type="spellEnd"/>
      <w:r w:rsidRPr="00242D99">
        <w:rPr>
          <w:rFonts w:ascii="Times New Roman" w:eastAsia="Times New Roman" w:hAnsi="Times New Roman" w:cs="Times New Roman"/>
          <w:color w:val="1E2120"/>
          <w:sz w:val="27"/>
          <w:szCs w:val="27"/>
          <w:lang w:eastAsia="ru-RU"/>
        </w:rPr>
        <w:t xml:space="preserve"> подхода с учетом возрастных и индивидуальных особенностей обучающихся;</w:t>
      </w:r>
    </w:p>
    <w:p w:rsidR="00242D99" w:rsidRPr="00242D99" w:rsidRDefault="00242D99" w:rsidP="00242D9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методы убеждения и аргументации своей позиции, установления контактов с обучающимися разных возрастных категорий, их родителями (лицами, их заменяющими), коллегами по работе;</w:t>
      </w:r>
    </w:p>
    <w:p w:rsidR="00242D99" w:rsidRPr="00242D99" w:rsidRDefault="00242D99" w:rsidP="00242D9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технологии диагностики причин конфликтных ситуаций, их профилактики и разрешения;</w:t>
      </w:r>
    </w:p>
    <w:p w:rsidR="00242D99" w:rsidRPr="00242D99" w:rsidRDefault="00242D99" w:rsidP="00242D9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 xml:space="preserve">основные принципы </w:t>
      </w:r>
      <w:proofErr w:type="spellStart"/>
      <w:r w:rsidRPr="00242D99">
        <w:rPr>
          <w:rFonts w:ascii="Times New Roman" w:eastAsia="Times New Roman" w:hAnsi="Times New Roman" w:cs="Times New Roman"/>
          <w:color w:val="1E2120"/>
          <w:sz w:val="27"/>
          <w:szCs w:val="27"/>
          <w:lang w:eastAsia="ru-RU"/>
        </w:rPr>
        <w:t>деятельностного</w:t>
      </w:r>
      <w:proofErr w:type="spellEnd"/>
      <w:r w:rsidRPr="00242D99">
        <w:rPr>
          <w:rFonts w:ascii="Times New Roman" w:eastAsia="Times New Roman" w:hAnsi="Times New Roman" w:cs="Times New Roman"/>
          <w:color w:val="1E2120"/>
          <w:sz w:val="27"/>
          <w:szCs w:val="27"/>
          <w:lang w:eastAsia="ru-RU"/>
        </w:rPr>
        <w:t xml:space="preserve"> подхода, виды и приемы современных педагогических технологий;</w:t>
      </w:r>
    </w:p>
    <w:p w:rsidR="00242D99" w:rsidRPr="00242D99" w:rsidRDefault="00242D99" w:rsidP="00242D9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рабочую программу и методику обучения родному языку;</w:t>
      </w:r>
    </w:p>
    <w:p w:rsidR="00242D99" w:rsidRPr="00242D99" w:rsidRDefault="00242D99" w:rsidP="00242D9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программы и учебники по родному языку и литературе, отвечающие положениям Федерального государственного образовательного стандарта (ФГОС) основного общего и среднего общего образования;</w:t>
      </w:r>
    </w:p>
    <w:p w:rsidR="00242D99" w:rsidRPr="00242D99" w:rsidRDefault="00242D99" w:rsidP="00242D9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основы общетеоретических дисциплин в объёме, необходимом для решения педагогических, научно-методических и организационно-управленческих задач;</w:t>
      </w:r>
    </w:p>
    <w:p w:rsidR="00242D99" w:rsidRPr="00242D99" w:rsidRDefault="00242D99" w:rsidP="00242D9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педагогику, психологию, возрастную физиологию, школьную гигиену;</w:t>
      </w:r>
    </w:p>
    <w:p w:rsidR="00242D99" w:rsidRPr="00242D99" w:rsidRDefault="00242D99" w:rsidP="00242D9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основы лингвистической теории и перспективных направлений развития современной лингвистики;</w:t>
      </w:r>
    </w:p>
    <w:p w:rsidR="00242D99" w:rsidRPr="00242D99" w:rsidRDefault="00242D99" w:rsidP="00242D9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представление о широком спектре приложений лингвистики и знание доступных учащимся лингвистических элементов этих приложений;</w:t>
      </w:r>
    </w:p>
    <w:p w:rsidR="00242D99" w:rsidRPr="00242D99" w:rsidRDefault="00242D99" w:rsidP="00242D9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теорию и методику преподавания родного языка и литературы;</w:t>
      </w:r>
    </w:p>
    <w:p w:rsidR="00242D99" w:rsidRPr="00242D99" w:rsidRDefault="00242D99" w:rsidP="00242D9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контекстную языковую норму;</w:t>
      </w:r>
    </w:p>
    <w:p w:rsidR="00242D99" w:rsidRPr="00242D99" w:rsidRDefault="00242D99" w:rsidP="00242D9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lastRenderedPageBreak/>
        <w:t>стандартное общерусское произношение и лексику, их отличия от местной языковой среды;</w:t>
      </w:r>
    </w:p>
    <w:p w:rsidR="00242D99" w:rsidRPr="00242D99" w:rsidRDefault="00242D99" w:rsidP="00242D9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основные закономерности возрастного развития, стадии и кризисы развития, социализации личности;</w:t>
      </w:r>
    </w:p>
    <w:p w:rsidR="00242D99" w:rsidRPr="00242D99" w:rsidRDefault="00242D99" w:rsidP="00242D9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 xml:space="preserve">основы </w:t>
      </w:r>
      <w:proofErr w:type="spellStart"/>
      <w:r w:rsidRPr="00242D99">
        <w:rPr>
          <w:rFonts w:ascii="Times New Roman" w:eastAsia="Times New Roman" w:hAnsi="Times New Roman" w:cs="Times New Roman"/>
          <w:color w:val="1E2120"/>
          <w:sz w:val="27"/>
          <w:szCs w:val="27"/>
          <w:lang w:eastAsia="ru-RU"/>
        </w:rPr>
        <w:t>психодидактики</w:t>
      </w:r>
      <w:proofErr w:type="spellEnd"/>
      <w:r w:rsidRPr="00242D99">
        <w:rPr>
          <w:rFonts w:ascii="Times New Roman" w:eastAsia="Times New Roman" w:hAnsi="Times New Roman" w:cs="Times New Roman"/>
          <w:color w:val="1E2120"/>
          <w:sz w:val="27"/>
          <w:szCs w:val="27"/>
          <w:lang w:eastAsia="ru-RU"/>
        </w:rPr>
        <w:t>, поликультурного образования, закономерностей поведения в социальных сетях;</w:t>
      </w:r>
    </w:p>
    <w:p w:rsidR="00242D99" w:rsidRPr="00242D99" w:rsidRDefault="00242D99" w:rsidP="00242D9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пути достижения образовательных результатов и способы оценки результатов обучения;</w:t>
      </w:r>
    </w:p>
    <w:p w:rsidR="00242D99" w:rsidRPr="00242D99" w:rsidRDefault="00242D99" w:rsidP="00242D9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основы экологии, экономики, социологии;</w:t>
      </w:r>
    </w:p>
    <w:p w:rsidR="00242D99" w:rsidRPr="00242D99" w:rsidRDefault="00242D99" w:rsidP="00242D9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основы работы с персональным компьютером, мультимедийным проектором, текстовыми редакторами, презентациями, электронными таблицами, электронной почтой и браузерами;</w:t>
      </w:r>
    </w:p>
    <w:p w:rsidR="00242D99" w:rsidRPr="00242D99" w:rsidRDefault="00242D99" w:rsidP="00242D9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средства обучения, используемые учителем в процессе преподавания родного языка и литературы, и их дидактические возможности;</w:t>
      </w:r>
    </w:p>
    <w:p w:rsidR="00242D99" w:rsidRPr="00242D99" w:rsidRDefault="00242D99" w:rsidP="00242D9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требования к оснащению и оборудованию учебных кабинетов родного языка и литературы;</w:t>
      </w:r>
    </w:p>
    <w:p w:rsidR="00242D99" w:rsidRPr="00242D99" w:rsidRDefault="00242D99" w:rsidP="00242D9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правила внутреннего распорядка общеобразовательного учреждения, правила по охране труда и требования к безопасности образовательной среды;</w:t>
      </w:r>
    </w:p>
    <w:p w:rsidR="00242D99" w:rsidRPr="00242D99" w:rsidRDefault="00242D99" w:rsidP="00242D9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инструкции по охране труда и пожарной безопасности, при выполнении работ с учебным, демонстрационным, компьютерным оборудованием и оргтехникой.</w:t>
      </w:r>
    </w:p>
    <w:p w:rsidR="00242D99" w:rsidRPr="00242D99" w:rsidRDefault="00242D99" w:rsidP="00242D99">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1.8. У</w:t>
      </w:r>
      <w:ins w:id="3" w:author="Unknown">
        <w:r w:rsidRPr="00242D99">
          <w:rPr>
            <w:rFonts w:ascii="Times New Roman" w:eastAsia="Times New Roman" w:hAnsi="Times New Roman" w:cs="Times New Roman"/>
            <w:color w:val="1E2120"/>
            <w:sz w:val="27"/>
            <w:szCs w:val="27"/>
            <w:u w:val="single"/>
            <w:bdr w:val="none" w:sz="0" w:space="0" w:color="auto" w:frame="1"/>
            <w:lang w:eastAsia="ru-RU"/>
          </w:rPr>
          <w:t>читель родного языка и литературы должен уметь:</w:t>
        </w:r>
      </w:ins>
    </w:p>
    <w:p w:rsidR="00242D99" w:rsidRPr="00242D99" w:rsidRDefault="00242D99" w:rsidP="00242D9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владеть формами и методами обучения, в том числе выходящими за рамки учебных занятий: исследовательская и проектная деятельность и т.п.;</w:t>
      </w:r>
    </w:p>
    <w:p w:rsidR="00242D99" w:rsidRPr="00242D99" w:rsidRDefault="00242D99" w:rsidP="00242D9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объективно оценивать знания обучающихся на основе тестирования и других методов контроля в соответствии с реальными учебными возможностями детей;</w:t>
      </w:r>
    </w:p>
    <w:p w:rsidR="00242D99" w:rsidRPr="00242D99" w:rsidRDefault="00242D99" w:rsidP="00242D9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разрабатывать (осваивать) и применять современные психолого-педагогические технологии, основанные на знании законов развития личности и поведения в реальной и виртуальной среде;</w:t>
      </w:r>
    </w:p>
    <w:p w:rsidR="00242D99" w:rsidRPr="00242D99" w:rsidRDefault="00242D99" w:rsidP="00242D9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проводить учебные занятия по родному языку и литературе, опираясь на достижения в области педагогической и психологической наук, возрастной физиологии и школьной гигиены, а также современных информационных технологий и методик обучения;</w:t>
      </w:r>
    </w:p>
    <w:p w:rsidR="00242D99" w:rsidRPr="00242D99" w:rsidRDefault="00242D99" w:rsidP="00242D9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планировать и осуществлять учебный процесс в соответствии с основной общеобразовательной программой;</w:t>
      </w:r>
    </w:p>
    <w:p w:rsidR="00242D99" w:rsidRPr="00242D99" w:rsidRDefault="00242D99" w:rsidP="00242D9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разрабатывать рабочие программы по родному языку и литературе, курсу на основе примерных основных общеобразовательных программ и обеспечивать их выполнение;</w:t>
      </w:r>
    </w:p>
    <w:p w:rsidR="00242D99" w:rsidRPr="00242D99" w:rsidRDefault="00242D99" w:rsidP="00242D9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применять современные образовательные технологии при осуществлении учебно-воспитательного процесса, включая информационные, а также цифровые образовательные ресурсы;</w:t>
      </w:r>
    </w:p>
    <w:p w:rsidR="00242D99" w:rsidRPr="00242D99" w:rsidRDefault="00242D99" w:rsidP="00242D9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lastRenderedPageBreak/>
        <w:t>организовать самостоятельную деятельность детей, в том числе проектную и исследовательскую;</w:t>
      </w:r>
    </w:p>
    <w:p w:rsidR="00242D99" w:rsidRPr="00242D99" w:rsidRDefault="00242D99" w:rsidP="00242D9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использовать и апробировать специальные подходы к обучению в целях включения в образовательный процесс всех учеников, в том числе с особыми потребностями в образовании: учащихся, проявивших выдающиеся способности; обучающихся, для которых родной язык не является родным; обучающихся с ограниченными возможностями здоровья;</w:t>
      </w:r>
    </w:p>
    <w:p w:rsidR="00242D99" w:rsidRPr="00242D99" w:rsidRDefault="00242D99" w:rsidP="00242D9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разрабатывать и реализовывать проблемное обучение, осуществлять связь обучения родному языку курсу, программе) с практикой, обсуждать с учениками актуальные события современности;</w:t>
      </w:r>
    </w:p>
    <w:p w:rsidR="00242D99" w:rsidRPr="00242D99" w:rsidRDefault="00242D99" w:rsidP="00242D9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осуществлять контрольно-оценочную деятельность в образовательном процессе по родному языку и литературе;</w:t>
      </w:r>
    </w:p>
    <w:p w:rsidR="00242D99" w:rsidRPr="00242D99" w:rsidRDefault="00242D99" w:rsidP="00242D9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использовать современные способы оценивания в условиях информационно-коммуникационных технологий (ведение электронных форм документации, в том числе электронного журнала и дневников школьников);</w:t>
      </w:r>
    </w:p>
    <w:p w:rsidR="00242D99" w:rsidRPr="00242D99" w:rsidRDefault="00242D99" w:rsidP="00242D9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использовать разнообразные формы, приемы, методы и средства обучения, в том числе по индивидуальным учебным планам, ускоренным курсам в рамках Федеральных государственных образовательных стандартов основного общего образования и среднего общего образования;</w:t>
      </w:r>
    </w:p>
    <w:p w:rsidR="00242D99" w:rsidRPr="00242D99" w:rsidRDefault="00242D99" w:rsidP="00242D9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владеть методами убеждения, аргументации своей позиции;</w:t>
      </w:r>
    </w:p>
    <w:p w:rsidR="00242D99" w:rsidRPr="00242D99" w:rsidRDefault="00242D99" w:rsidP="00242D9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организовывать различные виды внеурочной деятельности: конкурсы по предмету, литературные вечера с учетом историко-культурного своеобразия региона;</w:t>
      </w:r>
    </w:p>
    <w:p w:rsidR="00242D99" w:rsidRPr="00242D99" w:rsidRDefault="00242D99" w:rsidP="00242D9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 xml:space="preserve">обеспечивать помощь детям, не освоившим необходимый материал (из всего курса родного языка и литературы), в форме предложения специальных заданий, индивидуальных консультаций (в том числе дистанционных); осуществлять пошаговый контроль выполнения соответствующих заданий, при необходимости прибегая к помощи других педагогических работников, в частности </w:t>
      </w:r>
      <w:proofErr w:type="spellStart"/>
      <w:r w:rsidRPr="00242D99">
        <w:rPr>
          <w:rFonts w:ascii="Times New Roman" w:eastAsia="Times New Roman" w:hAnsi="Times New Roman" w:cs="Times New Roman"/>
          <w:color w:val="1E2120"/>
          <w:sz w:val="27"/>
          <w:szCs w:val="27"/>
          <w:lang w:eastAsia="ru-RU"/>
        </w:rPr>
        <w:t>тьюторов</w:t>
      </w:r>
      <w:proofErr w:type="spellEnd"/>
      <w:r w:rsidRPr="00242D99">
        <w:rPr>
          <w:rFonts w:ascii="Times New Roman" w:eastAsia="Times New Roman" w:hAnsi="Times New Roman" w:cs="Times New Roman"/>
          <w:color w:val="1E2120"/>
          <w:sz w:val="27"/>
          <w:szCs w:val="27"/>
          <w:lang w:eastAsia="ru-RU"/>
        </w:rPr>
        <w:t>;</w:t>
      </w:r>
    </w:p>
    <w:p w:rsidR="00242D99" w:rsidRPr="00242D99" w:rsidRDefault="00242D99" w:rsidP="00242D9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обеспечивать коммуникативную и учебную "включенности" всех учащихся класса в образовательный процесс;</w:t>
      </w:r>
    </w:p>
    <w:p w:rsidR="00242D99" w:rsidRPr="00242D99" w:rsidRDefault="00242D99" w:rsidP="00242D9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находить ценностный аспект учебного знания родного языка и литературы, обеспечивать его понимание обучающимися;</w:t>
      </w:r>
    </w:p>
    <w:p w:rsidR="00242D99" w:rsidRPr="00242D99" w:rsidRDefault="00242D99" w:rsidP="00242D9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владеть методами и приемами обучения родному языку, в том числе как не родному;</w:t>
      </w:r>
    </w:p>
    <w:p w:rsidR="00242D99" w:rsidRPr="00242D99" w:rsidRDefault="00242D99" w:rsidP="00242D9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управлять классом с целью вовлечения детей в процесс обучения, мотивируя их учебно-познавательную деятельность;</w:t>
      </w:r>
    </w:p>
    <w:p w:rsidR="00242D99" w:rsidRPr="00242D99" w:rsidRDefault="00242D99" w:rsidP="00242D9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защищать достоинство и интересы школьников, помогать детям, оказавшимся в конфликтной ситуации и/или неблагоприятных условиях;</w:t>
      </w:r>
    </w:p>
    <w:p w:rsidR="00242D99" w:rsidRPr="00242D99" w:rsidRDefault="00242D99" w:rsidP="00242D9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сотрудничать с классным руководителем и другими специалистами в решении воспитательных задач;</w:t>
      </w:r>
    </w:p>
    <w:p w:rsidR="00242D99" w:rsidRPr="00242D99" w:rsidRDefault="00242D99" w:rsidP="00242D9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lastRenderedPageBreak/>
        <w:t>владеть профессиональной установкой на оказание помощи любому учащемуся вне зависимости от его реальных учебных возможностей, особенностей в поведении, состояния психического и физического здоровья;</w:t>
      </w:r>
    </w:p>
    <w:p w:rsidR="00242D99" w:rsidRPr="00242D99" w:rsidRDefault="00242D99" w:rsidP="00242D9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использовать специальные коррекционные приемы обучения для детей с ограниченными возможностями здоровья;</w:t>
      </w:r>
    </w:p>
    <w:p w:rsidR="00242D99" w:rsidRPr="00242D99" w:rsidRDefault="00242D99" w:rsidP="00242D9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устанавливать контакты с учащимися разного возраста и их родителями (законными представителями), другими педагогическими и иными работниками;</w:t>
      </w:r>
    </w:p>
    <w:p w:rsidR="00242D99" w:rsidRPr="00242D99" w:rsidRDefault="00242D99" w:rsidP="00242D9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владеть технологиями диагностики причин конфликтных ситуаций, их профилактики и разрешения;</w:t>
      </w:r>
    </w:p>
    <w:p w:rsidR="00242D99" w:rsidRPr="00242D99" w:rsidRDefault="00242D99" w:rsidP="00242D9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общаться со школьниками, признавать их достоинство, понимая и принимая их;</w:t>
      </w:r>
    </w:p>
    <w:p w:rsidR="00242D99" w:rsidRPr="00242D99" w:rsidRDefault="00242D99" w:rsidP="00242D9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вести постоянную работу с семьями учащихся и местным сообществом по формированию речевой культуры, фиксируя различия местной и национальной языковой нормы;</w:t>
      </w:r>
    </w:p>
    <w:p w:rsidR="00242D99" w:rsidRPr="00242D99" w:rsidRDefault="00242D99" w:rsidP="00242D9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проявлять позитивное отношение к местным языковым явлениям, отражающим культурно-исторические особенности развития региона;</w:t>
      </w:r>
    </w:p>
    <w:p w:rsidR="00242D99" w:rsidRPr="00242D99" w:rsidRDefault="00242D99" w:rsidP="00242D9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проявлять позитивное отношение к родным языкам обучающихся в школе детей;</w:t>
      </w:r>
    </w:p>
    <w:p w:rsidR="00242D99" w:rsidRPr="00242D99" w:rsidRDefault="00242D99" w:rsidP="00242D9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поощрять формирование эмоциональной и рациональной потребности детей в коммуникации как процессе, жизненно необходимом для человека;</w:t>
      </w:r>
    </w:p>
    <w:p w:rsidR="00242D99" w:rsidRPr="00242D99" w:rsidRDefault="00242D99" w:rsidP="00242D9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владеть ИКТ-компетентностями:</w:t>
      </w:r>
    </w:p>
    <w:p w:rsidR="00242D99" w:rsidRPr="00242D99" w:rsidRDefault="00242D99" w:rsidP="00242D9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 xml:space="preserve">- </w:t>
      </w:r>
      <w:proofErr w:type="spellStart"/>
      <w:r w:rsidRPr="00242D99">
        <w:rPr>
          <w:rFonts w:ascii="Times New Roman" w:eastAsia="Times New Roman" w:hAnsi="Times New Roman" w:cs="Times New Roman"/>
          <w:color w:val="1E2120"/>
          <w:sz w:val="27"/>
          <w:szCs w:val="27"/>
          <w:lang w:eastAsia="ru-RU"/>
        </w:rPr>
        <w:t>общепользовательская</w:t>
      </w:r>
      <w:proofErr w:type="spellEnd"/>
      <w:r w:rsidRPr="00242D99">
        <w:rPr>
          <w:rFonts w:ascii="Times New Roman" w:eastAsia="Times New Roman" w:hAnsi="Times New Roman" w:cs="Times New Roman"/>
          <w:color w:val="1E2120"/>
          <w:sz w:val="27"/>
          <w:szCs w:val="27"/>
          <w:lang w:eastAsia="ru-RU"/>
        </w:rPr>
        <w:t xml:space="preserve"> ИКТ-компетентность;</w:t>
      </w:r>
    </w:p>
    <w:p w:rsidR="00242D99" w:rsidRPr="00242D99" w:rsidRDefault="00242D99" w:rsidP="00242D9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 общепедагогическая ИКТ-компетентность;</w:t>
      </w:r>
    </w:p>
    <w:p w:rsidR="00242D99" w:rsidRPr="00242D99" w:rsidRDefault="00242D99" w:rsidP="00242D9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 предметно-педагогическая ИКТ-компетентность;</w:t>
      </w:r>
    </w:p>
    <w:p w:rsidR="00242D99" w:rsidRPr="00242D99" w:rsidRDefault="00242D99" w:rsidP="00242D9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давать этическую и эстетическую оценку языковых проявлений в повседневной жизни: интернет-языка, языка субкультур, языка СМИ, ненормативной лексики.</w:t>
      </w:r>
    </w:p>
    <w:p w:rsidR="00242D99" w:rsidRPr="00242D99" w:rsidRDefault="00242D99" w:rsidP="00242D99">
      <w:pPr>
        <w:shd w:val="clear" w:color="auto" w:fill="FFFFFF"/>
        <w:spacing w:after="180" w:line="351" w:lineRule="atLeast"/>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 xml:space="preserve">1.9. Учитель родного языка и литературы должен быть ознакомлен с должностной инструкцией, разработанной с учетом </w:t>
      </w:r>
      <w:proofErr w:type="spellStart"/>
      <w:r w:rsidRPr="00242D99">
        <w:rPr>
          <w:rFonts w:ascii="Times New Roman" w:eastAsia="Times New Roman" w:hAnsi="Times New Roman" w:cs="Times New Roman"/>
          <w:color w:val="1E2120"/>
          <w:sz w:val="27"/>
          <w:szCs w:val="27"/>
          <w:lang w:eastAsia="ru-RU"/>
        </w:rPr>
        <w:t>профстандарта</w:t>
      </w:r>
      <w:proofErr w:type="spellEnd"/>
      <w:r w:rsidRPr="00242D99">
        <w:rPr>
          <w:rFonts w:ascii="Times New Roman" w:eastAsia="Times New Roman" w:hAnsi="Times New Roman" w:cs="Times New Roman"/>
          <w:color w:val="1E2120"/>
          <w:sz w:val="27"/>
          <w:szCs w:val="27"/>
          <w:lang w:eastAsia="ru-RU"/>
        </w:rPr>
        <w:t>, знать и соблюдать установленные правила и требования охраны труда и пожарной безопасности, правила личной гигиены.</w:t>
      </w:r>
      <w:r w:rsidRPr="00242D99">
        <w:rPr>
          <w:rFonts w:ascii="Times New Roman" w:eastAsia="Times New Roman" w:hAnsi="Times New Roman" w:cs="Times New Roman"/>
          <w:color w:val="1E2120"/>
          <w:sz w:val="27"/>
          <w:szCs w:val="27"/>
          <w:lang w:eastAsia="ru-RU"/>
        </w:rPr>
        <w:br/>
        <w:t>1.10. Учитель родного языка и литературы должен пройти обучение и иметь навыки оказания первой помощи пострадавшим, знать порядок действий при возникновении пожара или иной чрезвычайной ситуации и эвакуации в общеобразовательном учреждении.</w:t>
      </w:r>
      <w:r w:rsidRPr="00242D99">
        <w:rPr>
          <w:rFonts w:ascii="Times New Roman" w:eastAsia="Times New Roman" w:hAnsi="Times New Roman" w:cs="Times New Roman"/>
          <w:color w:val="1E2120"/>
          <w:sz w:val="27"/>
          <w:szCs w:val="27"/>
          <w:lang w:eastAsia="ru-RU"/>
        </w:rPr>
        <w:br/>
        <w:t xml:space="preserve">1.11. Педагогическому работнику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w:t>
      </w:r>
      <w:r w:rsidRPr="00242D99">
        <w:rPr>
          <w:rFonts w:ascii="Times New Roman" w:eastAsia="Times New Roman" w:hAnsi="Times New Roman" w:cs="Times New Roman"/>
          <w:color w:val="1E2120"/>
          <w:sz w:val="27"/>
          <w:szCs w:val="27"/>
          <w:lang w:eastAsia="ru-RU"/>
        </w:rPr>
        <w:lastRenderedPageBreak/>
        <w:t>религиозной или языковой принадлежности, их отношения к религии, в том числе посредством сообщения обучающимся недостоверных сведений об исторических, о национальных, религиозных и культурных традициях народов, а также для побуждения учащихся к действиям, противоречащим Конституции Российской Федерации.</w:t>
      </w:r>
    </w:p>
    <w:p w:rsidR="00242D99" w:rsidRPr="00242D99" w:rsidRDefault="00242D99" w:rsidP="00242D99">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242D99">
        <w:rPr>
          <w:rFonts w:ascii="Times New Roman" w:eastAsia="Times New Roman" w:hAnsi="Times New Roman" w:cs="Times New Roman"/>
          <w:b/>
          <w:bCs/>
          <w:color w:val="1E2120"/>
          <w:sz w:val="30"/>
          <w:szCs w:val="30"/>
          <w:lang w:eastAsia="ru-RU"/>
        </w:rPr>
        <w:t>2. Трудовые функции</w:t>
      </w:r>
    </w:p>
    <w:p w:rsidR="00242D99" w:rsidRPr="00242D99" w:rsidRDefault="00242D99" w:rsidP="00242D99">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u w:val="single"/>
          <w:bdr w:val="none" w:sz="0" w:space="0" w:color="auto" w:frame="1"/>
          <w:lang w:eastAsia="ru-RU"/>
        </w:rPr>
        <w:t>О</w:t>
      </w:r>
      <w:ins w:id="4" w:author="Unknown">
        <w:r w:rsidRPr="00242D99">
          <w:rPr>
            <w:rFonts w:ascii="Times New Roman" w:eastAsia="Times New Roman" w:hAnsi="Times New Roman" w:cs="Times New Roman"/>
            <w:color w:val="1E2120"/>
            <w:sz w:val="27"/>
            <w:szCs w:val="27"/>
            <w:u w:val="single"/>
            <w:bdr w:val="none" w:sz="0" w:space="0" w:color="auto" w:frame="1"/>
            <w:lang w:eastAsia="ru-RU"/>
          </w:rPr>
          <w:t>сновными трудовыми функциями учителя родного языка и литературы являются:</w:t>
        </w:r>
      </w:ins>
      <w:r w:rsidRPr="00242D99">
        <w:rPr>
          <w:rFonts w:ascii="Times New Roman" w:eastAsia="Times New Roman" w:hAnsi="Times New Roman" w:cs="Times New Roman"/>
          <w:color w:val="1E2120"/>
          <w:sz w:val="27"/>
          <w:szCs w:val="27"/>
          <w:lang w:eastAsia="ru-RU"/>
        </w:rPr>
        <w:br/>
        <w:t>2.1. Педагогическая деятельность по проектированию и реализации образовательной деятельности в общеобразовательной организации:</w:t>
      </w:r>
      <w:r w:rsidRPr="00242D99">
        <w:rPr>
          <w:rFonts w:ascii="Times New Roman" w:eastAsia="Times New Roman" w:hAnsi="Times New Roman" w:cs="Times New Roman"/>
          <w:color w:val="1E2120"/>
          <w:sz w:val="27"/>
          <w:szCs w:val="27"/>
          <w:lang w:eastAsia="ru-RU"/>
        </w:rPr>
        <w:br/>
        <w:t>2.1.1. Общепедагогическая функция. Обучение.</w:t>
      </w:r>
      <w:r w:rsidRPr="00242D99">
        <w:rPr>
          <w:rFonts w:ascii="Times New Roman" w:eastAsia="Times New Roman" w:hAnsi="Times New Roman" w:cs="Times New Roman"/>
          <w:color w:val="1E2120"/>
          <w:sz w:val="27"/>
          <w:szCs w:val="27"/>
          <w:lang w:eastAsia="ru-RU"/>
        </w:rPr>
        <w:br/>
        <w:t>2.1.2. Воспитательная деятельность.</w:t>
      </w:r>
      <w:r w:rsidRPr="00242D99">
        <w:rPr>
          <w:rFonts w:ascii="Times New Roman" w:eastAsia="Times New Roman" w:hAnsi="Times New Roman" w:cs="Times New Roman"/>
          <w:color w:val="1E2120"/>
          <w:sz w:val="27"/>
          <w:szCs w:val="27"/>
          <w:lang w:eastAsia="ru-RU"/>
        </w:rPr>
        <w:br/>
        <w:t>2.1.3. Развивающая деятельность.</w:t>
      </w:r>
      <w:r w:rsidRPr="00242D99">
        <w:rPr>
          <w:rFonts w:ascii="Times New Roman" w:eastAsia="Times New Roman" w:hAnsi="Times New Roman" w:cs="Times New Roman"/>
          <w:color w:val="1E2120"/>
          <w:sz w:val="27"/>
          <w:szCs w:val="27"/>
          <w:lang w:eastAsia="ru-RU"/>
        </w:rPr>
        <w:br/>
        <w:t>2.2. Педагогическая деятельность по проектированию и реализации основных общеобразовательных программ:</w:t>
      </w:r>
      <w:r w:rsidRPr="00242D99">
        <w:rPr>
          <w:rFonts w:ascii="Times New Roman" w:eastAsia="Times New Roman" w:hAnsi="Times New Roman" w:cs="Times New Roman"/>
          <w:color w:val="1E2120"/>
          <w:sz w:val="27"/>
          <w:szCs w:val="27"/>
          <w:lang w:eastAsia="ru-RU"/>
        </w:rPr>
        <w:br/>
        <w:t>2.2.1. Педагогическая деятельность по реализации программ основного и среднего общего образования по родному языку и литературе.</w:t>
      </w:r>
      <w:r w:rsidRPr="00242D99">
        <w:rPr>
          <w:rFonts w:ascii="Times New Roman" w:eastAsia="Times New Roman" w:hAnsi="Times New Roman" w:cs="Times New Roman"/>
          <w:color w:val="1E2120"/>
          <w:sz w:val="27"/>
          <w:szCs w:val="27"/>
          <w:lang w:eastAsia="ru-RU"/>
        </w:rPr>
        <w:br/>
        <w:t>2.2.2. Предметное обучение. Родной язык и литература.</w:t>
      </w:r>
    </w:p>
    <w:p w:rsidR="00242D99" w:rsidRPr="00242D99" w:rsidRDefault="00242D99" w:rsidP="00242D99">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242D99">
        <w:rPr>
          <w:rFonts w:ascii="Times New Roman" w:eastAsia="Times New Roman" w:hAnsi="Times New Roman" w:cs="Times New Roman"/>
          <w:b/>
          <w:bCs/>
          <w:color w:val="1E2120"/>
          <w:sz w:val="30"/>
          <w:szCs w:val="30"/>
          <w:lang w:eastAsia="ru-RU"/>
        </w:rPr>
        <w:t>3. Должностные обязанности учителя родного языка и литературы</w:t>
      </w:r>
    </w:p>
    <w:p w:rsidR="00242D99" w:rsidRPr="00242D99" w:rsidRDefault="00242D99" w:rsidP="00242D99">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3.1. </w:t>
      </w:r>
      <w:r w:rsidRPr="00242D99">
        <w:rPr>
          <w:rFonts w:ascii="inherit" w:eastAsia="Times New Roman" w:hAnsi="inherit" w:cs="Times New Roman"/>
          <w:i/>
          <w:iCs/>
          <w:color w:val="1E2120"/>
          <w:sz w:val="27"/>
          <w:szCs w:val="27"/>
          <w:bdr w:val="none" w:sz="0" w:space="0" w:color="auto" w:frame="1"/>
          <w:lang w:eastAsia="ru-RU"/>
        </w:rPr>
        <w:t>В рамках трудовой общепедагогической функции обучения:</w:t>
      </w:r>
    </w:p>
    <w:p w:rsidR="00242D99" w:rsidRPr="00242D99" w:rsidRDefault="00242D99" w:rsidP="00242D99">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планирует и осуществляет учебный процесс в соответствии с образовательной программой общеобразовательного учреждения, разрабатывает рабочие программы по родному языку и литературе на основе примерных основных общеобразовательных программ и обеспечивает их выполнение, организуя и поддерживая разнообразные виды деятельности, ориентируясь на личность ребенка, развитие его мотивации, познавательных интересов и способностей;</w:t>
      </w:r>
    </w:p>
    <w:p w:rsidR="00242D99" w:rsidRPr="00242D99" w:rsidRDefault="00242D99" w:rsidP="00242D99">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осуществляет профессиональную деятельность в соответствии с требованиями Федеральных государственных образовательных стандартов (ФГОС) основного общего и среднего общего образования;</w:t>
      </w:r>
    </w:p>
    <w:p w:rsidR="00242D99" w:rsidRPr="00242D99" w:rsidRDefault="00242D99" w:rsidP="00242D99">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участвует в разработке и реализации программы развития общеобразовательного учреждения в целях создания безопасной и комфортной образовательной среды;</w:t>
      </w:r>
    </w:p>
    <w:p w:rsidR="00242D99" w:rsidRPr="00242D99" w:rsidRDefault="00242D99" w:rsidP="00242D99">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составляет рабочий тематический план на каждый урок, проводит учебные занятия по родному языку и литературе;</w:t>
      </w:r>
    </w:p>
    <w:p w:rsidR="00242D99" w:rsidRPr="00242D99" w:rsidRDefault="00242D99" w:rsidP="00242D99">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проводит систематический анализ эффективности уроков и подходов к обучению;</w:t>
      </w:r>
    </w:p>
    <w:p w:rsidR="00242D99" w:rsidRPr="00242D99" w:rsidRDefault="00242D99" w:rsidP="00242D99">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осуществляет организацию, контроль и оценку учебных достижений, текущих и итоговых результатов освоения основных образовательных программ по родному языку и литературе учащимися школы;</w:t>
      </w:r>
    </w:p>
    <w:p w:rsidR="00242D99" w:rsidRPr="00242D99" w:rsidRDefault="00242D99" w:rsidP="00242D99">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формирует универсальные учебные действия;</w:t>
      </w:r>
    </w:p>
    <w:p w:rsidR="00242D99" w:rsidRPr="00242D99" w:rsidRDefault="00242D99" w:rsidP="00242D99">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lastRenderedPageBreak/>
        <w:t>формирует навыки, связанные с информационно-коммуникационными технологиями;</w:t>
      </w:r>
    </w:p>
    <w:p w:rsidR="00242D99" w:rsidRPr="00242D99" w:rsidRDefault="00242D99" w:rsidP="00242D99">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формирует у детей мотивацию к обучению;</w:t>
      </w:r>
    </w:p>
    <w:p w:rsidR="00242D99" w:rsidRPr="00242D99" w:rsidRDefault="00242D99" w:rsidP="00242D99">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осуществляет объективную оценку знаний и умений учащихся на основе тестирования и других методов контроля в соответствии с реальными учебными возможностями школьников, применяя при этом компьютерные технологии, в том числе текстовые редакторы и электронные таблицы.</w:t>
      </w:r>
    </w:p>
    <w:p w:rsidR="00242D99" w:rsidRPr="00242D99" w:rsidRDefault="00242D99" w:rsidP="00242D99">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проводит контрольно-оценочную работу при обучении с применением новейших методов оценки в условиях информационно-коммуникационных технологий (ведение электронной документации, в том числе электронного журнала и дневников).</w:t>
      </w:r>
    </w:p>
    <w:p w:rsidR="00242D99" w:rsidRPr="00242D99" w:rsidRDefault="00242D99" w:rsidP="00242D99">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3.2. </w:t>
      </w:r>
      <w:r w:rsidRPr="00242D99">
        <w:rPr>
          <w:rFonts w:ascii="inherit" w:eastAsia="Times New Roman" w:hAnsi="inherit" w:cs="Times New Roman"/>
          <w:i/>
          <w:iCs/>
          <w:color w:val="1E2120"/>
          <w:sz w:val="27"/>
          <w:szCs w:val="27"/>
          <w:bdr w:val="none" w:sz="0" w:space="0" w:color="auto" w:frame="1"/>
          <w:lang w:eastAsia="ru-RU"/>
        </w:rPr>
        <w:t>В рамках трудовой функции воспитательной деятельности:</w:t>
      </w:r>
    </w:p>
    <w:p w:rsidR="00242D99" w:rsidRPr="00242D99" w:rsidRDefault="00242D99" w:rsidP="00242D99">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осуществляет регулирование поведения учащихся для обеспечения безопасной образовательной среды на уроках родного языка и литературы, поддерживает режим посещения уроков родного языка и литературы, уважая человеческое достоинство, честь и репутацию детей;</w:t>
      </w:r>
    </w:p>
    <w:p w:rsidR="00242D99" w:rsidRPr="00242D99" w:rsidRDefault="00242D99" w:rsidP="00242D99">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реализует современные, в том числе интерактивные, формы и методы воспитательной работы, используя их как на уроках родного языка и литературы, так и во внеурочной деятельности;</w:t>
      </w:r>
    </w:p>
    <w:p w:rsidR="00242D99" w:rsidRPr="00242D99" w:rsidRDefault="00242D99" w:rsidP="00242D99">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ставит воспитательные цели, способствующие развитию учащихся, независимо от их способностей и характера;</w:t>
      </w:r>
    </w:p>
    <w:p w:rsidR="00242D99" w:rsidRPr="00242D99" w:rsidRDefault="00242D99" w:rsidP="00242D99">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контролирует выполнение учениками правил поведения в кабинете родного языка и литературы в соответствии с Уставом школы и Правилами внутреннего распорядка общеобразовательного учреждения;</w:t>
      </w:r>
    </w:p>
    <w:p w:rsidR="00242D99" w:rsidRPr="00242D99" w:rsidRDefault="00242D99" w:rsidP="00242D99">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способствует реализации воспитательных возможностей различных видов деятельности школьника (учебной, исследовательской, проектной, творческой).</w:t>
      </w:r>
    </w:p>
    <w:p w:rsidR="00242D99" w:rsidRPr="00242D99" w:rsidRDefault="00242D99" w:rsidP="00242D99">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3.3. </w:t>
      </w:r>
      <w:r w:rsidRPr="00242D99">
        <w:rPr>
          <w:rFonts w:ascii="inherit" w:eastAsia="Times New Roman" w:hAnsi="inherit" w:cs="Times New Roman"/>
          <w:i/>
          <w:iCs/>
          <w:color w:val="1E2120"/>
          <w:sz w:val="27"/>
          <w:szCs w:val="27"/>
          <w:bdr w:val="none" w:sz="0" w:space="0" w:color="auto" w:frame="1"/>
          <w:lang w:eastAsia="ru-RU"/>
        </w:rPr>
        <w:t>В рамках трудовой функции развивающей деятельности:</w:t>
      </w:r>
    </w:p>
    <w:p w:rsidR="00242D99" w:rsidRPr="00242D99" w:rsidRDefault="00242D99" w:rsidP="00242D99">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осуществляет проектирование психологически безопасной и комфортной образовательной среды на уроках родного языка и литературы;</w:t>
      </w:r>
    </w:p>
    <w:p w:rsidR="00242D99" w:rsidRPr="00242D99" w:rsidRDefault="00242D99" w:rsidP="00242D99">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развивает у детей познавательную активность, самостоятельность, инициативу, способности к исследованию и проектированию в условиях современного мира.</w:t>
      </w:r>
    </w:p>
    <w:p w:rsidR="00242D99" w:rsidRPr="00242D99" w:rsidRDefault="00242D99" w:rsidP="00242D99">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осваивает и применяет в работе психолого-педагогические технологии (в том числе инклюзивные), необходимые для адресной работы с различными контингентами учеников: одаренные и социально уязвимые дети, дети, попавшие в трудные жизненные ситуации, дети-мигранты и дети-сироты, дети с особыми образовательными потребностями (</w:t>
      </w:r>
      <w:proofErr w:type="spellStart"/>
      <w:r w:rsidRPr="00242D99">
        <w:rPr>
          <w:rFonts w:ascii="Times New Roman" w:eastAsia="Times New Roman" w:hAnsi="Times New Roman" w:cs="Times New Roman"/>
          <w:color w:val="1E2120"/>
          <w:sz w:val="27"/>
          <w:szCs w:val="27"/>
          <w:lang w:eastAsia="ru-RU"/>
        </w:rPr>
        <w:t>аутисты</w:t>
      </w:r>
      <w:proofErr w:type="spellEnd"/>
      <w:r w:rsidRPr="00242D99">
        <w:rPr>
          <w:rFonts w:ascii="Times New Roman" w:eastAsia="Times New Roman" w:hAnsi="Times New Roman" w:cs="Times New Roman"/>
          <w:color w:val="1E2120"/>
          <w:sz w:val="27"/>
          <w:szCs w:val="27"/>
          <w:lang w:eastAsia="ru-RU"/>
        </w:rPr>
        <w:t xml:space="preserve">, с синдромом дефицита внимания и </w:t>
      </w:r>
      <w:proofErr w:type="spellStart"/>
      <w:proofErr w:type="gramStart"/>
      <w:r w:rsidRPr="00242D99">
        <w:rPr>
          <w:rFonts w:ascii="Times New Roman" w:eastAsia="Times New Roman" w:hAnsi="Times New Roman" w:cs="Times New Roman"/>
          <w:color w:val="1E2120"/>
          <w:sz w:val="27"/>
          <w:szCs w:val="27"/>
          <w:lang w:eastAsia="ru-RU"/>
        </w:rPr>
        <w:t>гиперактивностью</w:t>
      </w:r>
      <w:proofErr w:type="spellEnd"/>
      <w:proofErr w:type="gramEnd"/>
      <w:r w:rsidRPr="00242D99">
        <w:rPr>
          <w:rFonts w:ascii="Times New Roman" w:eastAsia="Times New Roman" w:hAnsi="Times New Roman" w:cs="Times New Roman"/>
          <w:color w:val="1E2120"/>
          <w:sz w:val="27"/>
          <w:szCs w:val="27"/>
          <w:lang w:eastAsia="ru-RU"/>
        </w:rPr>
        <w:t xml:space="preserve"> и др.), дети с ограниченными возможностями здоровья и девиациями поведения, дети с зависимостью;</w:t>
      </w:r>
    </w:p>
    <w:p w:rsidR="00242D99" w:rsidRPr="00242D99" w:rsidRDefault="00242D99" w:rsidP="00242D99">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оказывает адресную помощь учащимся школы;</w:t>
      </w:r>
    </w:p>
    <w:p w:rsidR="00242D99" w:rsidRPr="00242D99" w:rsidRDefault="00242D99" w:rsidP="00242D99">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lastRenderedPageBreak/>
        <w:t>как учитель-предметник участвует в психолого-медико-педагогических консилиумах;</w:t>
      </w:r>
    </w:p>
    <w:p w:rsidR="00242D99" w:rsidRPr="00242D99" w:rsidRDefault="00242D99" w:rsidP="00242D99">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разрабатывает и реализует индивидуальные учебные планы (программы) по родному языку и литературе в рамках индивидуальных программ развития ребенка.</w:t>
      </w:r>
    </w:p>
    <w:p w:rsidR="00242D99" w:rsidRPr="00242D99" w:rsidRDefault="00242D99" w:rsidP="00242D99">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3.4. </w:t>
      </w:r>
      <w:r w:rsidRPr="00242D99">
        <w:rPr>
          <w:rFonts w:ascii="inherit" w:eastAsia="Times New Roman" w:hAnsi="inherit" w:cs="Times New Roman"/>
          <w:i/>
          <w:iCs/>
          <w:color w:val="1E2120"/>
          <w:sz w:val="27"/>
          <w:szCs w:val="27"/>
          <w:bdr w:val="none" w:sz="0" w:space="0" w:color="auto" w:frame="1"/>
          <w:lang w:eastAsia="ru-RU"/>
        </w:rPr>
        <w:t>В рамках трудовой функции педагогической деятельности по реализации программ основного и среднего общего образования:</w:t>
      </w:r>
    </w:p>
    <w:p w:rsidR="00242D99" w:rsidRPr="00242D99" w:rsidRDefault="00242D99" w:rsidP="00242D99">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формирует у учеников общекультурную компетенцию и понимание места родного языка в общей картине мира;</w:t>
      </w:r>
    </w:p>
    <w:p w:rsidR="00242D99" w:rsidRPr="00242D99" w:rsidRDefault="00242D99" w:rsidP="00242D99">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определяет на основе анализа учебной деятельности учащегося оптимальные (в том или ином предметном образовательном контексте) способы его обучения и развития;</w:t>
      </w:r>
    </w:p>
    <w:p w:rsidR="00242D99" w:rsidRPr="00242D99" w:rsidRDefault="00242D99" w:rsidP="00242D99">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определяет образовательные процессы совместно с учеником, его родителями (законными представителями) и другими участниками учебно-воспитательного процесса;</w:t>
      </w:r>
    </w:p>
    <w:p w:rsidR="00242D99" w:rsidRPr="00242D99" w:rsidRDefault="00242D99" w:rsidP="00242D99">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планирует специализированные образовательные процессы для класса и/или отдельных учащихся с выдающимися способностями и/или особыми образовательными потребностями на основе имеющихся типовых программ и собственных разработок с учетом специфики состава обучающихся школы;</w:t>
      </w:r>
    </w:p>
    <w:p w:rsidR="00242D99" w:rsidRPr="00242D99" w:rsidRDefault="00242D99" w:rsidP="00242D99">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использует совместно со школьниками иноязычные источники информации;</w:t>
      </w:r>
    </w:p>
    <w:p w:rsidR="00242D99" w:rsidRPr="00242D99" w:rsidRDefault="00242D99" w:rsidP="00242D99">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осуществляет организацию олимпиад, конференций, предметных конкурсов и лингвистических игр в школе, литературных вечеров и др.</w:t>
      </w:r>
    </w:p>
    <w:p w:rsidR="00242D99" w:rsidRPr="00242D99" w:rsidRDefault="00242D99" w:rsidP="00242D99">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3.5. </w:t>
      </w:r>
      <w:r w:rsidRPr="00242D99">
        <w:rPr>
          <w:rFonts w:ascii="inherit" w:eastAsia="Times New Roman" w:hAnsi="inherit" w:cs="Times New Roman"/>
          <w:i/>
          <w:iCs/>
          <w:color w:val="1E2120"/>
          <w:sz w:val="27"/>
          <w:szCs w:val="27"/>
          <w:bdr w:val="none" w:sz="0" w:space="0" w:color="auto" w:frame="1"/>
          <w:lang w:eastAsia="ru-RU"/>
        </w:rPr>
        <w:t>В рамках трудовой функции обучения предмету «Родной язык и литература»:</w:t>
      </w:r>
    </w:p>
    <w:p w:rsidR="00242D99" w:rsidRPr="00242D99" w:rsidRDefault="00242D99" w:rsidP="00242D99">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обучает методам понимания сообщения: анализу, структуризации, реорганизации, трансформации, сопоставлению с другими сообщениями и выявлению необходимой информации;</w:t>
      </w:r>
    </w:p>
    <w:p w:rsidR="00242D99" w:rsidRPr="00242D99" w:rsidRDefault="00242D99" w:rsidP="00242D99">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осуществляет совместно с учащимися поиск и обсуждение изменений в языковой реальности и реакции на них социума, формирует у детей "чувство меняющегося языка";</w:t>
      </w:r>
    </w:p>
    <w:p w:rsidR="00242D99" w:rsidRPr="00242D99" w:rsidRDefault="00242D99" w:rsidP="00242D99">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использует совместно с учениками источников языковой информации для решения практических или познавательных задач, в частности, этимологической информации, подчеркивая отличия научного метода изучения языка от так называемого "бытового" подхода ("народной лингвистики");</w:t>
      </w:r>
    </w:p>
    <w:p w:rsidR="00242D99" w:rsidRPr="00242D99" w:rsidRDefault="00242D99" w:rsidP="00242D99">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формирует культуру диалога через организацию устных и письменных дискуссий по проблемам, требующим принятия решений и разрешения конфликтных ситуаций;</w:t>
      </w:r>
    </w:p>
    <w:p w:rsidR="00242D99" w:rsidRPr="00242D99" w:rsidRDefault="00242D99" w:rsidP="00242D99">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организует публичные выступления детей, поощрение их участия в дебатах на школьных конференциях, форумах, интернет-форумах и интернет-конференциях;</w:t>
      </w:r>
    </w:p>
    <w:p w:rsidR="00242D99" w:rsidRPr="00242D99" w:rsidRDefault="00242D99" w:rsidP="00242D99">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lastRenderedPageBreak/>
        <w:t>формирует установку школьников на коммуникацию в максимально широком контексте, в том числе в гипермедиа-формате;</w:t>
      </w:r>
    </w:p>
    <w:p w:rsidR="00242D99" w:rsidRPr="00242D99" w:rsidRDefault="00242D99" w:rsidP="00242D99">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стимулирует сообщения обучающихся о событии или объекте (рассказ о поездке, событии семейной жизни, спектакле и т.п.), анализируя их структуру и используемые языковые и изобразительные средства;</w:t>
      </w:r>
    </w:p>
    <w:p w:rsidR="00242D99" w:rsidRPr="00242D99" w:rsidRDefault="00242D99" w:rsidP="00242D99">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обсуждает с учащимися образцы лучших произведений художественной и научной прозы, журналистики, рекламы и т.п.</w:t>
      </w:r>
    </w:p>
    <w:p w:rsidR="00242D99" w:rsidRPr="00242D99" w:rsidRDefault="00242D99" w:rsidP="00242D99">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поощряет индивидуальное и коллективное литературное творчество школьников;</w:t>
      </w:r>
    </w:p>
    <w:p w:rsidR="00242D99" w:rsidRPr="00242D99" w:rsidRDefault="00242D99" w:rsidP="00242D99">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 xml:space="preserve">поощряет участие детей в театральных постановках, стимулирование создания ими анимационных и других </w:t>
      </w:r>
      <w:proofErr w:type="spellStart"/>
      <w:r w:rsidRPr="00242D99">
        <w:rPr>
          <w:rFonts w:ascii="Times New Roman" w:eastAsia="Times New Roman" w:hAnsi="Times New Roman" w:cs="Times New Roman"/>
          <w:color w:val="1E2120"/>
          <w:sz w:val="27"/>
          <w:szCs w:val="27"/>
          <w:lang w:eastAsia="ru-RU"/>
        </w:rPr>
        <w:t>видеопродуктов</w:t>
      </w:r>
      <w:proofErr w:type="spellEnd"/>
      <w:r w:rsidRPr="00242D99">
        <w:rPr>
          <w:rFonts w:ascii="Times New Roman" w:eastAsia="Times New Roman" w:hAnsi="Times New Roman" w:cs="Times New Roman"/>
          <w:color w:val="1E2120"/>
          <w:sz w:val="27"/>
          <w:szCs w:val="27"/>
          <w:lang w:eastAsia="ru-RU"/>
        </w:rPr>
        <w:t>;</w:t>
      </w:r>
    </w:p>
    <w:p w:rsidR="00242D99" w:rsidRPr="00242D99" w:rsidRDefault="00242D99" w:rsidP="00242D99">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моделирует виды профессиональной деятельности, где коммуникативная компетентность является основным качеством работника, включая в нее заинтересованных учащихся (издание школьной газеты, художественного или научного альманаха, организация школьного радио и телевидения, разработка сценария театральной постановки или видеофильма и т.д.);</w:t>
      </w:r>
    </w:p>
    <w:p w:rsidR="00242D99" w:rsidRPr="00242D99" w:rsidRDefault="00242D99" w:rsidP="00242D99">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формирует у обучающихся умение применять в практике устной и письменной речи норм современного литературного языка;</w:t>
      </w:r>
    </w:p>
    <w:p w:rsidR="00242D99" w:rsidRPr="00242D99" w:rsidRDefault="00242D99" w:rsidP="00242D99">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контролирует наличие у учащихся рабочих тетрадей, тетрадей для контрольных работ, соблюдение установленного порядка их оформления, ведения, соблюдение единого орфографического режима;</w:t>
      </w:r>
    </w:p>
    <w:p w:rsidR="00242D99" w:rsidRPr="00242D99" w:rsidRDefault="00242D99" w:rsidP="00242D99">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формирует у учащихся культуры ссылок на источники опубликования, цитирования, сопоставления, диалога с автором, недопущения нарушения авторских прав.</w:t>
      </w:r>
    </w:p>
    <w:p w:rsidR="00242D99" w:rsidRPr="00242D99" w:rsidRDefault="00242D99" w:rsidP="00242D99">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3.6. Осуществляет образовательную деятельность, ориентированную на достижение планируемых результатов освоения обучающимися учебного предмета в соответствии с программой, на развитие личности и ее способностей, удовлетворение образовательных потребностей и интересов, на самореализацию и формирование самостоятельности и самосовершенствования.</w:t>
      </w:r>
      <w:r w:rsidRPr="00242D99">
        <w:rPr>
          <w:rFonts w:ascii="Times New Roman" w:eastAsia="Times New Roman" w:hAnsi="Times New Roman" w:cs="Times New Roman"/>
          <w:color w:val="1E2120"/>
          <w:sz w:val="27"/>
          <w:szCs w:val="27"/>
          <w:lang w:eastAsia="ru-RU"/>
        </w:rPr>
        <w:br/>
        <w:t>3.7. Ведёт в установленном порядке учебную документацию, осуществляет текущий контроль успеваемости и посещаемости обучающихся на уроках родного языка и литературы, выставляет текущие оценки в классный журнал и дневники, своевременно сдаёт администрации школы необходимые отчётные данные.</w:t>
      </w:r>
      <w:r w:rsidRPr="00242D99">
        <w:rPr>
          <w:rFonts w:ascii="Times New Roman" w:eastAsia="Times New Roman" w:hAnsi="Times New Roman" w:cs="Times New Roman"/>
          <w:color w:val="1E2120"/>
          <w:sz w:val="27"/>
          <w:szCs w:val="27"/>
          <w:lang w:eastAsia="ru-RU"/>
        </w:rPr>
        <w:br/>
        <w:t>3.8. Контролирует наличие у обучающихся рабочих тетрадей, тетрадей для контрольных работ, соблюдение установленного в школе порядка их оформления, ведения, соблюдение единого орфографического режима. Хранит тетради для контрольных работ по родному языку и литературе в течение всего учебного года.</w:t>
      </w:r>
      <w:r w:rsidRPr="00242D99">
        <w:rPr>
          <w:rFonts w:ascii="Times New Roman" w:eastAsia="Times New Roman" w:hAnsi="Times New Roman" w:cs="Times New Roman"/>
          <w:color w:val="1E2120"/>
          <w:sz w:val="27"/>
          <w:szCs w:val="27"/>
          <w:lang w:eastAsia="ru-RU"/>
        </w:rPr>
        <w:br/>
        <w:t>3.9. Все виды контрольных работ проверяются абсолютно у всех учащихся.</w:t>
      </w:r>
      <w:r w:rsidRPr="00242D99">
        <w:rPr>
          <w:rFonts w:ascii="Times New Roman" w:eastAsia="Times New Roman" w:hAnsi="Times New Roman" w:cs="Times New Roman"/>
          <w:color w:val="1E2120"/>
          <w:sz w:val="27"/>
          <w:szCs w:val="27"/>
          <w:lang w:eastAsia="ru-RU"/>
        </w:rPr>
        <w:br/>
        <w:t xml:space="preserve">3.10. Учитель родного языка и литературы обязан иметь рабочую </w:t>
      </w:r>
      <w:r w:rsidRPr="00242D99">
        <w:rPr>
          <w:rFonts w:ascii="Times New Roman" w:eastAsia="Times New Roman" w:hAnsi="Times New Roman" w:cs="Times New Roman"/>
          <w:color w:val="1E2120"/>
          <w:sz w:val="27"/>
          <w:szCs w:val="27"/>
          <w:lang w:eastAsia="ru-RU"/>
        </w:rPr>
        <w:lastRenderedPageBreak/>
        <w:t>образовательную программу, календарно-тематическое планирование на год по своему предмету в каждой параллели классов и рабочий план на каждый урок.</w:t>
      </w:r>
      <w:r w:rsidRPr="00242D99">
        <w:rPr>
          <w:rFonts w:ascii="Times New Roman" w:eastAsia="Times New Roman" w:hAnsi="Times New Roman" w:cs="Times New Roman"/>
          <w:color w:val="1E2120"/>
          <w:sz w:val="27"/>
          <w:szCs w:val="27"/>
          <w:lang w:eastAsia="ru-RU"/>
        </w:rPr>
        <w:br/>
        <w:t>3.11. Готовит и использует в обучении различный дидактический материал, наглядные пособия, раздаточный учебный материал.</w:t>
      </w:r>
      <w:r w:rsidRPr="00242D99">
        <w:rPr>
          <w:rFonts w:ascii="Times New Roman" w:eastAsia="Times New Roman" w:hAnsi="Times New Roman" w:cs="Times New Roman"/>
          <w:color w:val="1E2120"/>
          <w:sz w:val="27"/>
          <w:szCs w:val="27"/>
          <w:lang w:eastAsia="ru-RU"/>
        </w:rPr>
        <w:br/>
        <w:t>3.12. Своевременно по указанию заместителя директора по учебно-воспитательной работе заполняет и предоставляет для согласования график проведения контрольных работ по родному языку и литературе.</w:t>
      </w:r>
      <w:r w:rsidRPr="00242D99">
        <w:rPr>
          <w:rFonts w:ascii="Times New Roman" w:eastAsia="Times New Roman" w:hAnsi="Times New Roman" w:cs="Times New Roman"/>
          <w:color w:val="1E2120"/>
          <w:sz w:val="27"/>
          <w:szCs w:val="27"/>
          <w:lang w:eastAsia="ru-RU"/>
        </w:rPr>
        <w:br/>
        <w:t>3.13. Принимает участие в ГВЭ и ЕГЭ.</w:t>
      </w:r>
      <w:r w:rsidRPr="00242D99">
        <w:rPr>
          <w:rFonts w:ascii="Times New Roman" w:eastAsia="Times New Roman" w:hAnsi="Times New Roman" w:cs="Times New Roman"/>
          <w:color w:val="1E2120"/>
          <w:sz w:val="27"/>
          <w:szCs w:val="27"/>
          <w:lang w:eastAsia="ru-RU"/>
        </w:rPr>
        <w:br/>
        <w:t>3.14. Организует совместно с коллегами проведение школьного этапа олимпиады по родному языку и литературе. Формирует сборные команды школы для участия в следующих этапах олимпиад по родному языку и литературе.</w:t>
      </w:r>
      <w:r w:rsidRPr="00242D99">
        <w:rPr>
          <w:rFonts w:ascii="Times New Roman" w:eastAsia="Times New Roman" w:hAnsi="Times New Roman" w:cs="Times New Roman"/>
          <w:color w:val="1E2120"/>
          <w:sz w:val="27"/>
          <w:szCs w:val="27"/>
          <w:lang w:eastAsia="ru-RU"/>
        </w:rPr>
        <w:br/>
        <w:t>3.15. Организует участие обучающихся в лингвистических конкурсах, во внеклассных предметных мероприятиях, в неделях родного языка и литературы, защитах исследовательских работ и проектов, в оформлении предметных стенгазет и, по возможности, организует внеклассную работу по своему предмету.</w:t>
      </w:r>
      <w:r w:rsidRPr="00242D99">
        <w:rPr>
          <w:rFonts w:ascii="Times New Roman" w:eastAsia="Times New Roman" w:hAnsi="Times New Roman" w:cs="Times New Roman"/>
          <w:color w:val="1E2120"/>
          <w:sz w:val="27"/>
          <w:szCs w:val="27"/>
          <w:lang w:eastAsia="ru-RU"/>
        </w:rPr>
        <w:br/>
        <w:t>3.16. </w:t>
      </w:r>
      <w:ins w:id="5" w:author="Unknown">
        <w:r w:rsidRPr="00242D99">
          <w:rPr>
            <w:rFonts w:ascii="Times New Roman" w:eastAsia="Times New Roman" w:hAnsi="Times New Roman" w:cs="Times New Roman"/>
            <w:color w:val="1E2120"/>
            <w:sz w:val="27"/>
            <w:szCs w:val="27"/>
            <w:u w:val="single"/>
            <w:bdr w:val="none" w:sz="0" w:space="0" w:color="auto" w:frame="1"/>
            <w:lang w:eastAsia="ru-RU"/>
          </w:rPr>
          <w:t>Учителю родного языка и литературы запрещается:</w:t>
        </w:r>
      </w:ins>
    </w:p>
    <w:p w:rsidR="00242D99" w:rsidRPr="00242D99" w:rsidRDefault="00242D99" w:rsidP="00242D99">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менять на свое усмотрение расписание занятий;</w:t>
      </w:r>
    </w:p>
    <w:p w:rsidR="00242D99" w:rsidRPr="00242D99" w:rsidRDefault="00242D99" w:rsidP="00242D99">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отменять занятия, увеличивать или сокращать длительность уроков (занятий) и перемен;</w:t>
      </w:r>
    </w:p>
    <w:p w:rsidR="00242D99" w:rsidRPr="00242D99" w:rsidRDefault="00242D99" w:rsidP="00242D99">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удалять учеников с занятий;</w:t>
      </w:r>
    </w:p>
    <w:p w:rsidR="00242D99" w:rsidRPr="00242D99" w:rsidRDefault="00242D99" w:rsidP="00242D99">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использовать неисправную мебель, электрооборудование, технические средства обучения, электроприборы, компьютерную и иную оргтехнику или оборудование и мебель с явными признаками повреждения;</w:t>
      </w:r>
    </w:p>
    <w:p w:rsidR="00242D99" w:rsidRPr="00242D99" w:rsidRDefault="00242D99" w:rsidP="00242D99">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курить в помещениях и на территории образовательной организации.</w:t>
      </w:r>
    </w:p>
    <w:p w:rsidR="00242D99" w:rsidRPr="00242D99" w:rsidRDefault="00242D99" w:rsidP="00242D99">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3.17. Рассаживает обучающихся с учетом их роста, наличия заболеваний органов дыхания, слуха и зрения. Для профилактики нарушений осанки во время занятий проводит соответствующие физические упражнения - физкультминутки. При использовании ЭСО во время занятий и перемен проводит гимнастику для глаз, а при использовании книжных учебных изданий - гимнастику для глаз во время перемен.</w:t>
      </w:r>
      <w:r w:rsidRPr="00242D99">
        <w:rPr>
          <w:rFonts w:ascii="Times New Roman" w:eastAsia="Times New Roman" w:hAnsi="Times New Roman" w:cs="Times New Roman"/>
          <w:color w:val="1E2120"/>
          <w:sz w:val="27"/>
          <w:szCs w:val="27"/>
          <w:lang w:eastAsia="ru-RU"/>
        </w:rPr>
        <w:br/>
        <w:t>3.18. При использовании ЭСО с демонстрацией обучающих фильмов, программ или иной информации, предусматривающих ее фиксацию в тетрадях обучающимися, не превышает продолжительность непрерывного использования экрана для учащихся 1-4-х классов - 10 минут, для 5-9-х классов - 15 минут, а также общую продолжительность использования интерактивной доски на уроке для детей до 10 лет - 20 минут, старше 10 лет - 30 минут.</w:t>
      </w:r>
      <w:r w:rsidRPr="00242D99">
        <w:rPr>
          <w:rFonts w:ascii="Times New Roman" w:eastAsia="Times New Roman" w:hAnsi="Times New Roman" w:cs="Times New Roman"/>
          <w:color w:val="1E2120"/>
          <w:sz w:val="27"/>
          <w:szCs w:val="27"/>
          <w:lang w:eastAsia="ru-RU"/>
        </w:rPr>
        <w:br/>
        <w:t xml:space="preserve">3.19. Обеспечивает охрану жизни и здоровья учащихся во время проведения уроков, факультативов и курсов, дополнительных и иных проводимых учителем родного языка занятий, а также во время проведения школьного этапа олимпиады по языку, предметных конкурсов, внеклассных предметных мероприятий по </w:t>
      </w:r>
      <w:r w:rsidRPr="00242D99">
        <w:rPr>
          <w:rFonts w:ascii="Times New Roman" w:eastAsia="Times New Roman" w:hAnsi="Times New Roman" w:cs="Times New Roman"/>
          <w:color w:val="1E2120"/>
          <w:sz w:val="27"/>
          <w:szCs w:val="27"/>
          <w:lang w:eastAsia="ru-RU"/>
        </w:rPr>
        <w:lastRenderedPageBreak/>
        <w:t>родному языку и литературе.</w:t>
      </w:r>
      <w:r w:rsidRPr="00242D99">
        <w:rPr>
          <w:rFonts w:ascii="Times New Roman" w:eastAsia="Times New Roman" w:hAnsi="Times New Roman" w:cs="Times New Roman"/>
          <w:color w:val="1E2120"/>
          <w:sz w:val="27"/>
          <w:szCs w:val="27"/>
          <w:lang w:eastAsia="ru-RU"/>
        </w:rPr>
        <w:br/>
        <w:t>3.20. Информирует директора школы, а при его отсутствии – дежурного администратора образовательной организации о несчастном случае, принимает меры по оказанию первой помощи пострадавшим.</w:t>
      </w:r>
      <w:r w:rsidRPr="00242D99">
        <w:rPr>
          <w:rFonts w:ascii="Times New Roman" w:eastAsia="Times New Roman" w:hAnsi="Times New Roman" w:cs="Times New Roman"/>
          <w:color w:val="1E2120"/>
          <w:sz w:val="27"/>
          <w:szCs w:val="27"/>
          <w:lang w:eastAsia="ru-RU"/>
        </w:rPr>
        <w:br/>
        <w:t>3.21. Согласно годовому плану работы общеобразовательной организации принимает участие в педагогических советах, производственных совещаниях, совещаниях при директоре, семинарах, круглых столах, предметных неделях естественных наук, а также в предметных школьных МО и методических объединениях учителей родного языка и литературы, которые проводятся вышестоящей организацией.</w:t>
      </w:r>
      <w:r w:rsidRPr="00242D99">
        <w:rPr>
          <w:rFonts w:ascii="Times New Roman" w:eastAsia="Times New Roman" w:hAnsi="Times New Roman" w:cs="Times New Roman"/>
          <w:color w:val="1E2120"/>
          <w:sz w:val="27"/>
          <w:szCs w:val="27"/>
          <w:lang w:eastAsia="ru-RU"/>
        </w:rPr>
        <w:br/>
        <w:t>3.22. Осуществляет связь с родителями (лицами, их заменяющими), посещает по просьбе классных руководителей родительские собрания, оказывает консультативную помощь родителям обучающихся (лицам, их заменяющим).</w:t>
      </w:r>
      <w:r w:rsidRPr="00242D99">
        <w:rPr>
          <w:rFonts w:ascii="Times New Roman" w:eastAsia="Times New Roman" w:hAnsi="Times New Roman" w:cs="Times New Roman"/>
          <w:color w:val="1E2120"/>
          <w:sz w:val="27"/>
          <w:szCs w:val="27"/>
          <w:lang w:eastAsia="ru-RU"/>
        </w:rPr>
        <w:br/>
        <w:t>3.23. В соответствии с утвержденным директором графиком дежурства по школе дежурит во время перемен между уроками. Приходит на дежурство за 20 минут до начала первого своего урока и уходит через 20 минут после их окончания.</w:t>
      </w:r>
      <w:r w:rsidRPr="00242D99">
        <w:rPr>
          <w:rFonts w:ascii="Times New Roman" w:eastAsia="Times New Roman" w:hAnsi="Times New Roman" w:cs="Times New Roman"/>
          <w:color w:val="1E2120"/>
          <w:sz w:val="27"/>
          <w:szCs w:val="27"/>
          <w:lang w:eastAsia="ru-RU"/>
        </w:rPr>
        <w:br/>
        <w:t>3.24. Строго соблюдает права и свободы детей, содержащиеся в Федеральном законе «Об образовании в Российской Федерации» и Конвенции ООН о правах ребенка, этические нормы и правила поведения, является примером для школьников.</w:t>
      </w:r>
      <w:r w:rsidRPr="00242D99">
        <w:rPr>
          <w:rFonts w:ascii="Times New Roman" w:eastAsia="Times New Roman" w:hAnsi="Times New Roman" w:cs="Times New Roman"/>
          <w:color w:val="1E2120"/>
          <w:sz w:val="27"/>
          <w:szCs w:val="27"/>
          <w:lang w:eastAsia="ru-RU"/>
        </w:rPr>
        <w:br/>
        <w:t>3.25. </w:t>
      </w:r>
      <w:ins w:id="6" w:author="Unknown">
        <w:r w:rsidRPr="00242D99">
          <w:rPr>
            <w:rFonts w:ascii="Times New Roman" w:eastAsia="Times New Roman" w:hAnsi="Times New Roman" w:cs="Times New Roman"/>
            <w:color w:val="1E2120"/>
            <w:sz w:val="27"/>
            <w:szCs w:val="27"/>
            <w:u w:val="single"/>
            <w:bdr w:val="none" w:sz="0" w:space="0" w:color="auto" w:frame="1"/>
            <w:lang w:eastAsia="ru-RU"/>
          </w:rPr>
          <w:t>При выполнении учителем обязанностей заведующего кабинетом родного языка и литературы:</w:t>
        </w:r>
      </w:ins>
    </w:p>
    <w:p w:rsidR="00242D99" w:rsidRPr="00242D99" w:rsidRDefault="00242D99" w:rsidP="00242D99">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проводит паспортизацию своего кабинета;</w:t>
      </w:r>
    </w:p>
    <w:p w:rsidR="00242D99" w:rsidRPr="00242D99" w:rsidRDefault="00242D99" w:rsidP="00242D99">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постоянно пополняет кабинет родного языка и литературы методическими пособиями, необходимыми для осуществления учебной программы по родному языку и литературе, приборами, техническими средствами обучения, дидактическими материалами и наглядными пособиями;</w:t>
      </w:r>
    </w:p>
    <w:p w:rsidR="00242D99" w:rsidRPr="00242D99" w:rsidRDefault="00242D99" w:rsidP="00242D99">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организует с учащимися работу по изготовлению наглядных пособий;</w:t>
      </w:r>
    </w:p>
    <w:p w:rsidR="00242D99" w:rsidRPr="00242D99" w:rsidRDefault="00242D99" w:rsidP="00242D99">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в соответствии с приказом директора «О проведении инвентаризации» списывает в установленном порядке имущество, пришедшее в негодность;</w:t>
      </w:r>
    </w:p>
    <w:p w:rsidR="00242D99" w:rsidRPr="00242D99" w:rsidRDefault="00242D99" w:rsidP="00242D99">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разрабатывает инструкции по охране труда для кабинета родного языка и литературы с консультативной помощью специалиста по охране труда;</w:t>
      </w:r>
    </w:p>
    <w:p w:rsidR="00242D99" w:rsidRPr="00242D99" w:rsidRDefault="00242D99" w:rsidP="00242D99">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осуществляет постоянный контроль соблюдения учащимися инструкций по безопасности труда в кабинете родного языка и литературы, а также правил поведения в учебном кабинете;</w:t>
      </w:r>
    </w:p>
    <w:p w:rsidR="00242D99" w:rsidRPr="00242D99" w:rsidRDefault="00242D99" w:rsidP="00242D99">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принимает участие в смотре-конкурсе учебных кабинетов, готовит кабинет родного языка к приемке на начало нового учебного года.</w:t>
      </w:r>
    </w:p>
    <w:p w:rsidR="00242D99" w:rsidRPr="00242D99" w:rsidRDefault="00242D99" w:rsidP="00242D99">
      <w:pPr>
        <w:shd w:val="clear" w:color="auto" w:fill="FFFFFF"/>
        <w:spacing w:after="180" w:line="351" w:lineRule="atLeast"/>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3.26. Учитель родного языка и литературы соблюдает Устав и Правила внутреннего трудового распорядка школы, коллективный и трудовой договор, а также локальные акты образовательной организации, приказы директора.</w:t>
      </w:r>
      <w:r w:rsidRPr="00242D99">
        <w:rPr>
          <w:rFonts w:ascii="Times New Roman" w:eastAsia="Times New Roman" w:hAnsi="Times New Roman" w:cs="Times New Roman"/>
          <w:color w:val="1E2120"/>
          <w:sz w:val="27"/>
          <w:szCs w:val="27"/>
          <w:lang w:eastAsia="ru-RU"/>
        </w:rPr>
        <w:br/>
        <w:t xml:space="preserve">3.27. Педагог периодически проходит бесплатные медицинские обследования, </w:t>
      </w:r>
      <w:r w:rsidRPr="00242D99">
        <w:rPr>
          <w:rFonts w:ascii="Times New Roman" w:eastAsia="Times New Roman" w:hAnsi="Times New Roman" w:cs="Times New Roman"/>
          <w:color w:val="1E2120"/>
          <w:sz w:val="27"/>
          <w:szCs w:val="27"/>
          <w:lang w:eastAsia="ru-RU"/>
        </w:rPr>
        <w:lastRenderedPageBreak/>
        <w:t>аттестацию, повышает свою профессиональную квалификацию и компетенцию.</w:t>
      </w:r>
      <w:r w:rsidRPr="00242D99">
        <w:rPr>
          <w:rFonts w:ascii="Times New Roman" w:eastAsia="Times New Roman" w:hAnsi="Times New Roman" w:cs="Times New Roman"/>
          <w:color w:val="1E2120"/>
          <w:sz w:val="27"/>
          <w:szCs w:val="27"/>
          <w:lang w:eastAsia="ru-RU"/>
        </w:rPr>
        <w:br/>
        <w:t>3.28. Соблюдает правила охраны труда, пожарной и электробезопасности, санитарно-гигиенические нормы и требования, трудовую дисциплину на рабочем месте и режим работы, установленный в общеобразовательной организации.</w:t>
      </w:r>
    </w:p>
    <w:p w:rsidR="00242D99" w:rsidRPr="00242D99" w:rsidRDefault="00242D99" w:rsidP="00242D99">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242D99">
        <w:rPr>
          <w:rFonts w:ascii="Times New Roman" w:eastAsia="Times New Roman" w:hAnsi="Times New Roman" w:cs="Times New Roman"/>
          <w:b/>
          <w:bCs/>
          <w:color w:val="1E2120"/>
          <w:sz w:val="30"/>
          <w:szCs w:val="30"/>
          <w:lang w:eastAsia="ru-RU"/>
        </w:rPr>
        <w:t>4. Права</w:t>
      </w:r>
    </w:p>
    <w:p w:rsidR="00242D99" w:rsidRPr="00242D99" w:rsidRDefault="00242D99" w:rsidP="00242D99">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u w:val="single"/>
          <w:bdr w:val="none" w:sz="0" w:space="0" w:color="auto" w:frame="1"/>
          <w:lang w:eastAsia="ru-RU"/>
        </w:rPr>
        <w:t>У</w:t>
      </w:r>
      <w:ins w:id="7" w:author="Unknown">
        <w:r w:rsidRPr="00242D99">
          <w:rPr>
            <w:rFonts w:ascii="Times New Roman" w:eastAsia="Times New Roman" w:hAnsi="Times New Roman" w:cs="Times New Roman"/>
            <w:color w:val="1E2120"/>
            <w:sz w:val="27"/>
            <w:szCs w:val="27"/>
            <w:u w:val="single"/>
            <w:bdr w:val="none" w:sz="0" w:space="0" w:color="auto" w:frame="1"/>
            <w:lang w:eastAsia="ru-RU"/>
          </w:rPr>
          <w:t>читель родного языка и литературы имеет право:</w:t>
        </w:r>
      </w:ins>
      <w:r w:rsidRPr="00242D99">
        <w:rPr>
          <w:rFonts w:ascii="Times New Roman" w:eastAsia="Times New Roman" w:hAnsi="Times New Roman" w:cs="Times New Roman"/>
          <w:color w:val="1E2120"/>
          <w:sz w:val="27"/>
          <w:szCs w:val="27"/>
          <w:lang w:eastAsia="ru-RU"/>
        </w:rPr>
        <w:br/>
        <w:t>4.1. Участвовать в управлении общеобразовательным учреждением в порядке, определенном Уставом школы.</w:t>
      </w:r>
      <w:r w:rsidRPr="00242D99">
        <w:rPr>
          <w:rFonts w:ascii="Times New Roman" w:eastAsia="Times New Roman" w:hAnsi="Times New Roman" w:cs="Times New Roman"/>
          <w:color w:val="1E2120"/>
          <w:sz w:val="27"/>
          <w:szCs w:val="27"/>
          <w:lang w:eastAsia="ru-RU"/>
        </w:rPr>
        <w:br/>
        <w:t>4.2. На материально-технические условия, требуемые для выполнения образовательной программы по родному языку и литературе и Федерального образовательного стандарта, на обеспечение рабочего места, соответствующего государственным нормативным требованиям охраны труда и пожарной безопасности, а также условиям, предусмотренным Коллективным договором общеобразовательной организации.</w:t>
      </w:r>
      <w:r w:rsidRPr="00242D99">
        <w:rPr>
          <w:rFonts w:ascii="Times New Roman" w:eastAsia="Times New Roman" w:hAnsi="Times New Roman" w:cs="Times New Roman"/>
          <w:color w:val="1E2120"/>
          <w:sz w:val="27"/>
          <w:szCs w:val="27"/>
          <w:lang w:eastAsia="ru-RU"/>
        </w:rPr>
        <w:br/>
        <w:t>4.3. Выбирать и использовать в образовательной деятельности образовательные программы, различные эффективные методики обучения обучающихся родному языку и литературе, учебные пособия и учебники по родному языку и литературе, методы оценки знаний и умений школьников, рекомендуемые Министерством просвещения Российской Федерации или разработанные самим педагогом и прошедшие необходимую экспертизу.</w:t>
      </w:r>
      <w:r w:rsidRPr="00242D99">
        <w:rPr>
          <w:rFonts w:ascii="Times New Roman" w:eastAsia="Times New Roman" w:hAnsi="Times New Roman" w:cs="Times New Roman"/>
          <w:color w:val="1E2120"/>
          <w:sz w:val="27"/>
          <w:szCs w:val="27"/>
          <w:lang w:eastAsia="ru-RU"/>
        </w:rPr>
        <w:br/>
        <w:t>4.4. Участвовать в разработке программы развития школы, получать от администрации и классных руководителей сведения, необходимые для осуществления своей профессиональной деятельности.</w:t>
      </w:r>
      <w:r w:rsidRPr="00242D99">
        <w:rPr>
          <w:rFonts w:ascii="Times New Roman" w:eastAsia="Times New Roman" w:hAnsi="Times New Roman" w:cs="Times New Roman"/>
          <w:color w:val="1E2120"/>
          <w:sz w:val="27"/>
          <w:szCs w:val="27"/>
          <w:lang w:eastAsia="ru-RU"/>
        </w:rPr>
        <w:br/>
        <w:t>4.5. Давать учащимся школы во время уроков родного языка и литературы, а также перемен обязательные распоряжения, относящиеся к организации занятий и соблюдению дисциплины, привлекать учеников к дисциплинарной ответственности в случаях и порядке, которые установлены Уставом и Правилами о поощрениях и взысканиях обучающихся.</w:t>
      </w:r>
      <w:r w:rsidRPr="00242D99">
        <w:rPr>
          <w:rFonts w:ascii="Times New Roman" w:eastAsia="Times New Roman" w:hAnsi="Times New Roman" w:cs="Times New Roman"/>
          <w:color w:val="1E2120"/>
          <w:sz w:val="27"/>
          <w:szCs w:val="27"/>
          <w:lang w:eastAsia="ru-RU"/>
        </w:rPr>
        <w:br/>
        <w:t>4.6. Знакомиться с проектами решений директора школы, относящихся к его профессиональной деятельности, с жалобами и другими документами, содержащими оценку его работы, давать по ним правдивые объяснения.</w:t>
      </w:r>
      <w:r w:rsidRPr="00242D99">
        <w:rPr>
          <w:rFonts w:ascii="Times New Roman" w:eastAsia="Times New Roman" w:hAnsi="Times New Roman" w:cs="Times New Roman"/>
          <w:color w:val="1E2120"/>
          <w:sz w:val="27"/>
          <w:szCs w:val="27"/>
          <w:lang w:eastAsia="ru-RU"/>
        </w:rPr>
        <w:br/>
        <w:t>4.7. Предоставлять на рассмотрение администрации предложения по улучшению деятельности общеобразовательного учреждения и усовершенствованию способов работы по вопросам, относящимся к компетенции учителя родного языка и литературы.</w:t>
      </w:r>
      <w:r w:rsidRPr="00242D99">
        <w:rPr>
          <w:rFonts w:ascii="Times New Roman" w:eastAsia="Times New Roman" w:hAnsi="Times New Roman" w:cs="Times New Roman"/>
          <w:color w:val="1E2120"/>
          <w:sz w:val="27"/>
          <w:szCs w:val="27"/>
          <w:lang w:eastAsia="ru-RU"/>
        </w:rPr>
        <w:br/>
        <w:t xml:space="preserve">4.8. На получение дополнительного профессионального образования по программам повышения квалификации, в том числе в форме стажировки в организациях, деятельность которых связана с разработкой и реализацией программ общего образования, в порядке, установленном Трудовым кодексом и иными Федеральными законами Российской Федерации, проходить аттестацию </w:t>
      </w:r>
      <w:r w:rsidRPr="00242D99">
        <w:rPr>
          <w:rFonts w:ascii="Times New Roman" w:eastAsia="Times New Roman" w:hAnsi="Times New Roman" w:cs="Times New Roman"/>
          <w:color w:val="1E2120"/>
          <w:sz w:val="27"/>
          <w:szCs w:val="27"/>
          <w:lang w:eastAsia="ru-RU"/>
        </w:rPr>
        <w:lastRenderedPageBreak/>
        <w:t>на добровольной основе.</w:t>
      </w:r>
      <w:r w:rsidRPr="00242D99">
        <w:rPr>
          <w:rFonts w:ascii="Times New Roman" w:eastAsia="Times New Roman" w:hAnsi="Times New Roman" w:cs="Times New Roman"/>
          <w:color w:val="1E2120"/>
          <w:sz w:val="27"/>
          <w:szCs w:val="27"/>
          <w:lang w:eastAsia="ru-RU"/>
        </w:rPr>
        <w:br/>
        <w:t>4.9. На защиту своей профессиональной чести и достоинства.</w:t>
      </w:r>
      <w:r w:rsidRPr="00242D99">
        <w:rPr>
          <w:rFonts w:ascii="Times New Roman" w:eastAsia="Times New Roman" w:hAnsi="Times New Roman" w:cs="Times New Roman"/>
          <w:color w:val="1E2120"/>
          <w:sz w:val="27"/>
          <w:szCs w:val="27"/>
          <w:lang w:eastAsia="ru-RU"/>
        </w:rPr>
        <w:br/>
        <w:t>4.10. На конфиденциальность служебного расследования, кроме случаев, предусмотренных законодательством Российской Федерации.</w:t>
      </w:r>
      <w:r w:rsidRPr="00242D99">
        <w:rPr>
          <w:rFonts w:ascii="Times New Roman" w:eastAsia="Times New Roman" w:hAnsi="Times New Roman" w:cs="Times New Roman"/>
          <w:color w:val="1E2120"/>
          <w:sz w:val="27"/>
          <w:szCs w:val="27"/>
          <w:lang w:eastAsia="ru-RU"/>
        </w:rPr>
        <w:br/>
        <w:t>4.11. Защищать свои интересы самостоятельно и/или через представителя, в том числе адвоката, в случае дисциплинарного или служебного расследования, которое связано с нарушением учителем родного языка и литературы норм профессиональной этики.</w:t>
      </w:r>
      <w:r w:rsidRPr="00242D99">
        <w:rPr>
          <w:rFonts w:ascii="Times New Roman" w:eastAsia="Times New Roman" w:hAnsi="Times New Roman" w:cs="Times New Roman"/>
          <w:color w:val="1E2120"/>
          <w:sz w:val="27"/>
          <w:szCs w:val="27"/>
          <w:lang w:eastAsia="ru-RU"/>
        </w:rPr>
        <w:br/>
        <w:t>4.12. На поощрения, награждения по результатам педагогической деятельности, на социальные гарантии, предусмотренные законодательством Российской Федерации.</w:t>
      </w:r>
      <w:r w:rsidRPr="00242D99">
        <w:rPr>
          <w:rFonts w:ascii="Times New Roman" w:eastAsia="Times New Roman" w:hAnsi="Times New Roman" w:cs="Times New Roman"/>
          <w:color w:val="1E2120"/>
          <w:sz w:val="27"/>
          <w:szCs w:val="27"/>
          <w:lang w:eastAsia="ru-RU"/>
        </w:rPr>
        <w:br/>
        <w:t>4.13. Педагогический работник имеет иные права, предусмотренные Трудовым Кодексом Российской Федерации, Федеральным Законом «Об образовании в Российской Федерации», Уставом школы, Коллективным договором, Правилами внутреннего трудового распорядка.</w:t>
      </w:r>
    </w:p>
    <w:p w:rsidR="00242D99" w:rsidRPr="00242D99" w:rsidRDefault="00242D99" w:rsidP="00242D99">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242D99">
        <w:rPr>
          <w:rFonts w:ascii="Times New Roman" w:eastAsia="Times New Roman" w:hAnsi="Times New Roman" w:cs="Times New Roman"/>
          <w:b/>
          <w:bCs/>
          <w:color w:val="1E2120"/>
          <w:sz w:val="30"/>
          <w:szCs w:val="30"/>
          <w:lang w:eastAsia="ru-RU"/>
        </w:rPr>
        <w:t>5. Ответственность</w:t>
      </w:r>
    </w:p>
    <w:p w:rsidR="00242D99" w:rsidRPr="00242D99" w:rsidRDefault="00242D99" w:rsidP="00242D99">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5.1. </w:t>
      </w:r>
      <w:ins w:id="8" w:author="Unknown">
        <w:r w:rsidRPr="00242D99">
          <w:rPr>
            <w:rFonts w:ascii="Times New Roman" w:eastAsia="Times New Roman" w:hAnsi="Times New Roman" w:cs="Times New Roman"/>
            <w:color w:val="1E2120"/>
            <w:sz w:val="27"/>
            <w:szCs w:val="27"/>
            <w:u w:val="single"/>
            <w:bdr w:val="none" w:sz="0" w:space="0" w:color="auto" w:frame="1"/>
            <w:lang w:eastAsia="ru-RU"/>
          </w:rPr>
          <w:t>В предусмотренном законодательством Российской Федерации порядке учитель родного языка и литературы несет ответственность:</w:t>
        </w:r>
      </w:ins>
    </w:p>
    <w:p w:rsidR="00242D99" w:rsidRPr="00242D99" w:rsidRDefault="00242D99" w:rsidP="00242D99">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за реализацию не в полном объеме образовательных программ по родному языку и литературе согласно учебному плану, расписанию и графику учебного процесса;</w:t>
      </w:r>
    </w:p>
    <w:p w:rsidR="00242D99" w:rsidRPr="00242D99" w:rsidRDefault="00242D99" w:rsidP="00242D99">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за жизнь и здоровье учащихся во время урока, во время сопровождения учеников на предметные конкурсы и олимпиады по родному языку и литературе, на внеклассных мероприятиях, проводимых преподавателем родного языка;</w:t>
      </w:r>
    </w:p>
    <w:p w:rsidR="00242D99" w:rsidRPr="00242D99" w:rsidRDefault="00242D99" w:rsidP="00242D99">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за несвоевременную проверку рабочих тетрадей и контрольных работ;</w:t>
      </w:r>
    </w:p>
    <w:p w:rsidR="00242D99" w:rsidRPr="00242D99" w:rsidRDefault="00242D99" w:rsidP="00242D99">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за нарушение прав и свобод несовершеннолетних, установленных законом Российской Федерации, Уставом и локальными актами общеобразовательного учреждения;</w:t>
      </w:r>
    </w:p>
    <w:p w:rsidR="00242D99" w:rsidRPr="00242D99" w:rsidRDefault="00242D99" w:rsidP="00242D99">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за непринятие или несвоевременное принятие мер по оказанию первой помощи пострадавшим и несвоевременное сообщение администрации школы о несчастном случае;</w:t>
      </w:r>
    </w:p>
    <w:p w:rsidR="00242D99" w:rsidRPr="00242D99" w:rsidRDefault="00242D99" w:rsidP="00242D99">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 xml:space="preserve">за </w:t>
      </w:r>
      <w:proofErr w:type="gramStart"/>
      <w:r w:rsidRPr="00242D99">
        <w:rPr>
          <w:rFonts w:ascii="Times New Roman" w:eastAsia="Times New Roman" w:hAnsi="Times New Roman" w:cs="Times New Roman"/>
          <w:color w:val="1E2120"/>
          <w:sz w:val="27"/>
          <w:szCs w:val="27"/>
          <w:lang w:eastAsia="ru-RU"/>
        </w:rPr>
        <w:t>не соблюдение</w:t>
      </w:r>
      <w:proofErr w:type="gramEnd"/>
      <w:r w:rsidRPr="00242D99">
        <w:rPr>
          <w:rFonts w:ascii="Times New Roman" w:eastAsia="Times New Roman" w:hAnsi="Times New Roman" w:cs="Times New Roman"/>
          <w:color w:val="1E2120"/>
          <w:sz w:val="27"/>
          <w:szCs w:val="27"/>
          <w:lang w:eastAsia="ru-RU"/>
        </w:rPr>
        <w:t xml:space="preserve"> инструкций по охране труда и пожарной безопасности;</w:t>
      </w:r>
    </w:p>
    <w:p w:rsidR="00242D99" w:rsidRPr="00242D99" w:rsidRDefault="00242D99" w:rsidP="00242D99">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за отсутствие должного контроля соблюдения школьниками правил и требований охраны труда и пожарной безопасности во время нахождения в кабинете родного языка и литературы, на внеклассных предметных мероприятиях.</w:t>
      </w:r>
    </w:p>
    <w:p w:rsidR="00242D99" w:rsidRPr="00242D99" w:rsidRDefault="00242D99" w:rsidP="00242D99">
      <w:pPr>
        <w:shd w:val="clear" w:color="auto" w:fill="FFFFFF"/>
        <w:spacing w:after="180" w:line="351" w:lineRule="atLeast"/>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 xml:space="preserve">5.2. За неисполнение или нарушение без уважительных причин своих должностных обязанностей, установленных настоящей должностной инструкцией учителя родного языка и литературы, Устава и Правил внутреннего трудового распорядка, законных распоряжений директора школы и иных </w:t>
      </w:r>
      <w:r w:rsidRPr="00242D99">
        <w:rPr>
          <w:rFonts w:ascii="Times New Roman" w:eastAsia="Times New Roman" w:hAnsi="Times New Roman" w:cs="Times New Roman"/>
          <w:color w:val="1E2120"/>
          <w:sz w:val="27"/>
          <w:szCs w:val="27"/>
          <w:lang w:eastAsia="ru-RU"/>
        </w:rPr>
        <w:lastRenderedPageBreak/>
        <w:t>локальных нормативных актов, педагог подвергается дисциплинарному взысканию согласно статье 192 Трудового Кодекса Российской Федерации.</w:t>
      </w:r>
      <w:r w:rsidRPr="00242D99">
        <w:rPr>
          <w:rFonts w:ascii="Times New Roman" w:eastAsia="Times New Roman" w:hAnsi="Times New Roman" w:cs="Times New Roman"/>
          <w:color w:val="1E2120"/>
          <w:sz w:val="27"/>
          <w:szCs w:val="27"/>
          <w:lang w:eastAsia="ru-RU"/>
        </w:rPr>
        <w:br/>
        <w:t>5.3. За использование, в том числе однократно, методов воспитания, включающих физическое и (или) психологическое насилие над личностью обучающегося, а также за совершение иного аморального проступка учитель может быть освобожден от занимаемой должности согласно Трудовому Кодексу Российской Федерации. Увольнение за данный проступок не является мерой дисциплинарной ответственности.</w:t>
      </w:r>
      <w:r w:rsidRPr="00242D99">
        <w:rPr>
          <w:rFonts w:ascii="Times New Roman" w:eastAsia="Times New Roman" w:hAnsi="Times New Roman" w:cs="Times New Roman"/>
          <w:color w:val="1E2120"/>
          <w:sz w:val="27"/>
          <w:szCs w:val="27"/>
          <w:lang w:eastAsia="ru-RU"/>
        </w:rPr>
        <w:br/>
        <w:t>5.4. За несоблюдение правил и требований охраны труда и пожарной безопасности, санитарно-гигиенических правил и норм учитель родного языка и литературы привлекается к административной ответственности в порядке и в случаях, предусмотренных административным законодательством Российской Федерации.</w:t>
      </w:r>
      <w:r w:rsidRPr="00242D99">
        <w:rPr>
          <w:rFonts w:ascii="Times New Roman" w:eastAsia="Times New Roman" w:hAnsi="Times New Roman" w:cs="Times New Roman"/>
          <w:color w:val="1E2120"/>
          <w:sz w:val="27"/>
          <w:szCs w:val="27"/>
          <w:lang w:eastAsia="ru-RU"/>
        </w:rPr>
        <w:br/>
        <w:t>5.5. За умышленное причинение общеобразовательному учреждению или участникам образовательного процесса материального ущерба в связи с исполнением (неисполнением) своих должностных обязанностей учитель родного языка и литературы несет материальную ответственность в порядке и в пределах, предусмотренных трудовым и (или) гражданским законодательством Российской Федерации.</w:t>
      </w:r>
      <w:r w:rsidRPr="00242D99">
        <w:rPr>
          <w:rFonts w:ascii="Times New Roman" w:eastAsia="Times New Roman" w:hAnsi="Times New Roman" w:cs="Times New Roman"/>
          <w:color w:val="1E2120"/>
          <w:sz w:val="27"/>
          <w:szCs w:val="27"/>
          <w:lang w:eastAsia="ru-RU"/>
        </w:rPr>
        <w:br/>
        <w:t>5.6. За правонарушения, совершенные в процессе осуществления образовательной деятельности несет ответственность в пределах, определенных административным, уголовным и гражданским законодательством Российской Федерации.</w:t>
      </w:r>
    </w:p>
    <w:p w:rsidR="00242D99" w:rsidRPr="00242D99" w:rsidRDefault="00242D99" w:rsidP="00242D99">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242D99">
        <w:rPr>
          <w:rFonts w:ascii="Times New Roman" w:eastAsia="Times New Roman" w:hAnsi="Times New Roman" w:cs="Times New Roman"/>
          <w:b/>
          <w:bCs/>
          <w:color w:val="1E2120"/>
          <w:sz w:val="30"/>
          <w:szCs w:val="30"/>
          <w:lang w:eastAsia="ru-RU"/>
        </w:rPr>
        <w:t>6. Взаимоотношения. Связи по должности</w:t>
      </w:r>
    </w:p>
    <w:p w:rsidR="00242D99" w:rsidRPr="00242D99" w:rsidRDefault="00242D99" w:rsidP="00242D99">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u w:val="single"/>
          <w:bdr w:val="none" w:sz="0" w:space="0" w:color="auto" w:frame="1"/>
          <w:lang w:eastAsia="ru-RU"/>
        </w:rPr>
        <w:t>У</w:t>
      </w:r>
      <w:ins w:id="9" w:author="Unknown">
        <w:r w:rsidRPr="00242D99">
          <w:rPr>
            <w:rFonts w:ascii="Times New Roman" w:eastAsia="Times New Roman" w:hAnsi="Times New Roman" w:cs="Times New Roman"/>
            <w:color w:val="1E2120"/>
            <w:sz w:val="27"/>
            <w:szCs w:val="27"/>
            <w:u w:val="single"/>
            <w:bdr w:val="none" w:sz="0" w:space="0" w:color="auto" w:frame="1"/>
            <w:lang w:eastAsia="ru-RU"/>
          </w:rPr>
          <w:t>читель родного языка и литературы:</w:t>
        </w:r>
      </w:ins>
      <w:r w:rsidRPr="00242D99">
        <w:rPr>
          <w:rFonts w:ascii="Times New Roman" w:eastAsia="Times New Roman" w:hAnsi="Times New Roman" w:cs="Times New Roman"/>
          <w:color w:val="1E2120"/>
          <w:sz w:val="27"/>
          <w:szCs w:val="27"/>
          <w:lang w:eastAsia="ru-RU"/>
        </w:rPr>
        <w:br/>
        <w:t xml:space="preserve">6.1. Работает в режиме выполнения объема учебной нагрузки в соответствии с расписанием учебных занятий, участия в обязательных плановых общешкольных мероприятиях и </w:t>
      </w:r>
      <w:proofErr w:type="spellStart"/>
      <w:r w:rsidRPr="00242D99">
        <w:rPr>
          <w:rFonts w:ascii="Times New Roman" w:eastAsia="Times New Roman" w:hAnsi="Times New Roman" w:cs="Times New Roman"/>
          <w:color w:val="1E2120"/>
          <w:sz w:val="27"/>
          <w:szCs w:val="27"/>
          <w:lang w:eastAsia="ru-RU"/>
        </w:rPr>
        <w:t>самопланировании</w:t>
      </w:r>
      <w:proofErr w:type="spellEnd"/>
      <w:r w:rsidRPr="00242D99">
        <w:rPr>
          <w:rFonts w:ascii="Times New Roman" w:eastAsia="Times New Roman" w:hAnsi="Times New Roman" w:cs="Times New Roman"/>
          <w:color w:val="1E2120"/>
          <w:sz w:val="27"/>
          <w:szCs w:val="27"/>
          <w:lang w:eastAsia="ru-RU"/>
        </w:rPr>
        <w:t xml:space="preserve"> обязательной деятельности, на которую не установлены нормы выработки. Продолжительность рабочего времени (норма часов педагогической работы за ставку заработной платы) устанавливается исходя из сокращенной продолжительности рабочего времени не более 36 часов в неделю.</w:t>
      </w:r>
      <w:r w:rsidRPr="00242D99">
        <w:rPr>
          <w:rFonts w:ascii="Times New Roman" w:eastAsia="Times New Roman" w:hAnsi="Times New Roman" w:cs="Times New Roman"/>
          <w:color w:val="1E2120"/>
          <w:sz w:val="27"/>
          <w:szCs w:val="27"/>
          <w:lang w:eastAsia="ru-RU"/>
        </w:rPr>
        <w:br/>
        <w:t>6.2. Самостоятельно планирует свою деятельность на каждый учебный год и каждую учебную четверть. Учебные планы работы учителя родного языка и литературы согласовываются заместителем директора по учебно-воспитательной работе и утверждаются непосредственно директором общеобразовательного учреждения.</w:t>
      </w:r>
      <w:r w:rsidRPr="00242D99">
        <w:rPr>
          <w:rFonts w:ascii="Times New Roman" w:eastAsia="Times New Roman" w:hAnsi="Times New Roman" w:cs="Times New Roman"/>
          <w:color w:val="1E2120"/>
          <w:sz w:val="27"/>
          <w:szCs w:val="27"/>
          <w:lang w:eastAsia="ru-RU"/>
        </w:rPr>
        <w:br/>
        <w:t xml:space="preserve">6.3. Во время каникул, не приходящихся на отпуск, привлекается администрацией школы к педагогической, методической или организационной деятельности в пределах времени, не превышающего учебной нагрузки до начала </w:t>
      </w:r>
      <w:r w:rsidRPr="00242D99">
        <w:rPr>
          <w:rFonts w:ascii="Times New Roman" w:eastAsia="Times New Roman" w:hAnsi="Times New Roman" w:cs="Times New Roman"/>
          <w:color w:val="1E2120"/>
          <w:sz w:val="27"/>
          <w:szCs w:val="27"/>
          <w:lang w:eastAsia="ru-RU"/>
        </w:rPr>
        <w:lastRenderedPageBreak/>
        <w:t>каникул. График работы учителя родного языка и литературы в каникулы утверждается приказом директора школы.</w:t>
      </w:r>
      <w:r w:rsidRPr="00242D99">
        <w:rPr>
          <w:rFonts w:ascii="Times New Roman" w:eastAsia="Times New Roman" w:hAnsi="Times New Roman" w:cs="Times New Roman"/>
          <w:color w:val="1E2120"/>
          <w:sz w:val="27"/>
          <w:szCs w:val="27"/>
          <w:lang w:eastAsia="ru-RU"/>
        </w:rPr>
        <w:br/>
        <w:t>6.4. Заменяет уроки временно отсутствующих преподавателей на условиях почасовой оплаты на основании распоряжения администрации общеобразовательного учреждения, в соответствии с положениями Трудового Кодекса Российской Федерации. Учителя родного языка и литературы заменяют в период временного отсутствия учителя той же специальности или преподаватели, имеющие отставание по учебному плану в преподавании своего предмета в данном классе.</w:t>
      </w:r>
      <w:r w:rsidRPr="00242D99">
        <w:rPr>
          <w:rFonts w:ascii="Times New Roman" w:eastAsia="Times New Roman" w:hAnsi="Times New Roman" w:cs="Times New Roman"/>
          <w:color w:val="1E2120"/>
          <w:sz w:val="27"/>
          <w:szCs w:val="27"/>
          <w:lang w:eastAsia="ru-RU"/>
        </w:rPr>
        <w:br/>
        <w:t>6.5. Получает от директора школы и заместителей директора информацию нормативно-правового характера, систематически знакомится под подпись с соответствующими документами, как локальными, так и вышестоящих органов управления образования.</w:t>
      </w:r>
      <w:r w:rsidRPr="00242D99">
        <w:rPr>
          <w:rFonts w:ascii="Times New Roman" w:eastAsia="Times New Roman" w:hAnsi="Times New Roman" w:cs="Times New Roman"/>
          <w:color w:val="1E2120"/>
          <w:sz w:val="27"/>
          <w:szCs w:val="27"/>
          <w:lang w:eastAsia="ru-RU"/>
        </w:rPr>
        <w:br/>
        <w:t>6.6. Обменивается информацией по вопросам, относящимся к его деятельности, с администрацией и педагогическими работниками общеобразовательного учреждения, по вопросам успеваемости обучающихся – с родителями (лицами, их заменяющими).</w:t>
      </w:r>
      <w:r w:rsidRPr="00242D99">
        <w:rPr>
          <w:rFonts w:ascii="Times New Roman" w:eastAsia="Times New Roman" w:hAnsi="Times New Roman" w:cs="Times New Roman"/>
          <w:color w:val="1E2120"/>
          <w:sz w:val="27"/>
          <w:szCs w:val="27"/>
          <w:lang w:eastAsia="ru-RU"/>
        </w:rPr>
        <w:br/>
        <w:t>6.7. Сообщает директору школы и его заместителям информацию, полученную на совещаниях, семинарах, конференциях непосредственно после ее получения.</w:t>
      </w:r>
      <w:r w:rsidRPr="00242D99">
        <w:rPr>
          <w:rFonts w:ascii="Times New Roman" w:eastAsia="Times New Roman" w:hAnsi="Times New Roman" w:cs="Times New Roman"/>
          <w:color w:val="1E2120"/>
          <w:sz w:val="27"/>
          <w:szCs w:val="27"/>
          <w:lang w:eastAsia="ru-RU"/>
        </w:rPr>
        <w:br/>
        <w:t>6.8. Принимает под свою персональную ответственность материальные ценности с непосредственным использованием и хранением их в кабинете родного языка и литературы в случае, если является заведующим учебным кабинетом.</w:t>
      </w:r>
      <w:r w:rsidRPr="00242D99">
        <w:rPr>
          <w:rFonts w:ascii="Times New Roman" w:eastAsia="Times New Roman" w:hAnsi="Times New Roman" w:cs="Times New Roman"/>
          <w:color w:val="1E2120"/>
          <w:sz w:val="27"/>
          <w:szCs w:val="27"/>
          <w:lang w:eastAsia="ru-RU"/>
        </w:rPr>
        <w:br/>
        <w:t>6.9. Информирует директора (при отсутствии – иное должностное лицо) о факте возникновения групповых инфекционных и неинфекционных заболеваний, заместителя директора по административно-хозяйственной части – об аварийных ситуациях в работе систем электроосвещения, отопления и водопровода.</w:t>
      </w:r>
      <w:r w:rsidRPr="00242D99">
        <w:rPr>
          <w:rFonts w:ascii="Times New Roman" w:eastAsia="Times New Roman" w:hAnsi="Times New Roman" w:cs="Times New Roman"/>
          <w:color w:val="1E2120"/>
          <w:sz w:val="27"/>
          <w:szCs w:val="27"/>
          <w:lang w:eastAsia="ru-RU"/>
        </w:rPr>
        <w:br/>
        <w:t>6.10. Информирует администрацию школы о возникших трудностях и проблемах в работе, о недостатках в обеспечении требований охраны труда и пожарной безопасности.</w:t>
      </w:r>
    </w:p>
    <w:p w:rsidR="00242D99" w:rsidRPr="00242D99" w:rsidRDefault="00242D99" w:rsidP="00242D99">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242D99">
        <w:rPr>
          <w:rFonts w:ascii="Times New Roman" w:eastAsia="Times New Roman" w:hAnsi="Times New Roman" w:cs="Times New Roman"/>
          <w:b/>
          <w:bCs/>
          <w:color w:val="1E2120"/>
          <w:sz w:val="30"/>
          <w:szCs w:val="30"/>
          <w:lang w:eastAsia="ru-RU"/>
        </w:rPr>
        <w:t>7. Заключительные положения</w:t>
      </w:r>
    </w:p>
    <w:p w:rsidR="00242D99" w:rsidRPr="00242D99" w:rsidRDefault="00242D99" w:rsidP="00242D99">
      <w:pPr>
        <w:shd w:val="clear" w:color="auto" w:fill="FFFFFF"/>
        <w:spacing w:after="180" w:line="351" w:lineRule="atLeast"/>
        <w:jc w:val="both"/>
        <w:textAlignment w:val="baseline"/>
        <w:rPr>
          <w:rFonts w:ascii="Times New Roman" w:eastAsia="Times New Roman" w:hAnsi="Times New Roman" w:cs="Times New Roman"/>
          <w:color w:val="1E2120"/>
          <w:sz w:val="27"/>
          <w:szCs w:val="27"/>
          <w:lang w:eastAsia="ru-RU"/>
        </w:rPr>
      </w:pPr>
      <w:r w:rsidRPr="00242D99">
        <w:rPr>
          <w:rFonts w:ascii="Times New Roman" w:eastAsia="Times New Roman" w:hAnsi="Times New Roman" w:cs="Times New Roman"/>
          <w:color w:val="1E2120"/>
          <w:sz w:val="27"/>
          <w:szCs w:val="27"/>
          <w:lang w:eastAsia="ru-RU"/>
        </w:rPr>
        <w:t>7.1. Ознакомление работника с настоящей должностной инструкцией осуществляется при приеме на работу (до подписания трудового договора).</w:t>
      </w:r>
      <w:r w:rsidRPr="00242D99">
        <w:rPr>
          <w:rFonts w:ascii="Times New Roman" w:eastAsia="Times New Roman" w:hAnsi="Times New Roman" w:cs="Times New Roman"/>
          <w:color w:val="1E2120"/>
          <w:sz w:val="27"/>
          <w:szCs w:val="27"/>
          <w:lang w:eastAsia="ru-RU"/>
        </w:rPr>
        <w:br/>
        <w:t>7.2. Один экземпляр должностной инструкции находится у директора школы, второй – у сотрудника.</w:t>
      </w:r>
      <w:r w:rsidRPr="00242D99">
        <w:rPr>
          <w:rFonts w:ascii="Times New Roman" w:eastAsia="Times New Roman" w:hAnsi="Times New Roman" w:cs="Times New Roman"/>
          <w:color w:val="1E2120"/>
          <w:sz w:val="27"/>
          <w:szCs w:val="27"/>
          <w:lang w:eastAsia="ru-RU"/>
        </w:rPr>
        <w:br/>
        <w:t xml:space="preserve">7.3. Факт ознакомления учителя родного языка и литературы с настоящей должностной инструкцией по </w:t>
      </w:r>
      <w:proofErr w:type="spellStart"/>
      <w:r w:rsidRPr="00242D99">
        <w:rPr>
          <w:rFonts w:ascii="Times New Roman" w:eastAsia="Times New Roman" w:hAnsi="Times New Roman" w:cs="Times New Roman"/>
          <w:color w:val="1E2120"/>
          <w:sz w:val="27"/>
          <w:szCs w:val="27"/>
          <w:lang w:eastAsia="ru-RU"/>
        </w:rPr>
        <w:t>профстандарту</w:t>
      </w:r>
      <w:proofErr w:type="spellEnd"/>
      <w:r w:rsidRPr="00242D99">
        <w:rPr>
          <w:rFonts w:ascii="Times New Roman" w:eastAsia="Times New Roman" w:hAnsi="Times New Roman" w:cs="Times New Roman"/>
          <w:color w:val="1E2120"/>
          <w:sz w:val="27"/>
          <w:szCs w:val="27"/>
          <w:lang w:eastAsia="ru-RU"/>
        </w:rPr>
        <w:t xml:space="preserve"> подтверждается подписью в экземпляре инструкции, хранящемся у директора школы, а также в журнале ознакомления с должностными инструкциями.</w:t>
      </w:r>
    </w:p>
    <w:p w:rsidR="00242D99" w:rsidRPr="00242D99" w:rsidRDefault="00242D99" w:rsidP="00242D99">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242D99">
        <w:rPr>
          <w:rFonts w:ascii="inherit" w:eastAsia="Times New Roman" w:hAnsi="inherit" w:cs="Times New Roman"/>
          <w:i/>
          <w:iCs/>
          <w:color w:val="1E2120"/>
          <w:sz w:val="27"/>
          <w:szCs w:val="27"/>
          <w:bdr w:val="none" w:sz="0" w:space="0" w:color="auto" w:frame="1"/>
          <w:lang w:eastAsia="ru-RU"/>
        </w:rPr>
        <w:t>Должностную инструкцию разработал:</w:t>
      </w:r>
      <w:r w:rsidRPr="00242D99">
        <w:rPr>
          <w:rFonts w:ascii="Times New Roman" w:eastAsia="Times New Roman" w:hAnsi="Times New Roman" w:cs="Times New Roman"/>
          <w:color w:val="1E2120"/>
          <w:sz w:val="27"/>
          <w:szCs w:val="27"/>
          <w:lang w:eastAsia="ru-RU"/>
        </w:rPr>
        <w:t> _____________ /_______________________/</w:t>
      </w:r>
    </w:p>
    <w:p w:rsidR="00242D99" w:rsidRPr="00242D99" w:rsidRDefault="00242D99" w:rsidP="00242D99">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242D99">
        <w:rPr>
          <w:rFonts w:ascii="inherit" w:eastAsia="Times New Roman" w:hAnsi="inherit" w:cs="Times New Roman"/>
          <w:i/>
          <w:iCs/>
          <w:color w:val="1E2120"/>
          <w:sz w:val="27"/>
          <w:szCs w:val="27"/>
          <w:bdr w:val="none" w:sz="0" w:space="0" w:color="auto" w:frame="1"/>
          <w:lang w:eastAsia="ru-RU"/>
        </w:rPr>
        <w:lastRenderedPageBreak/>
        <w:t>С должностной инструкцией ознакомлен (а), один экземпляр получил (а) на руки.</w:t>
      </w:r>
      <w:r w:rsidRPr="00242D99">
        <w:rPr>
          <w:rFonts w:ascii="Times New Roman" w:eastAsia="Times New Roman" w:hAnsi="Times New Roman" w:cs="Times New Roman"/>
          <w:color w:val="1E2120"/>
          <w:sz w:val="27"/>
          <w:szCs w:val="27"/>
          <w:lang w:eastAsia="ru-RU"/>
        </w:rPr>
        <w:br/>
        <w:t>«___»_________202__г. _____________ /_______________________/</w:t>
      </w:r>
    </w:p>
    <w:p w:rsidR="00A64114" w:rsidRDefault="00A64114"/>
    <w:sectPr w:rsidR="00A6411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76FF5"/>
    <w:multiLevelType w:val="multilevel"/>
    <w:tmpl w:val="9A9E1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FAA2E43"/>
    <w:multiLevelType w:val="multilevel"/>
    <w:tmpl w:val="F8D0E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2A26266"/>
    <w:multiLevelType w:val="multilevel"/>
    <w:tmpl w:val="58F42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0061021"/>
    <w:multiLevelType w:val="multilevel"/>
    <w:tmpl w:val="0980E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05C771C"/>
    <w:multiLevelType w:val="multilevel"/>
    <w:tmpl w:val="933CF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1EE2C08"/>
    <w:multiLevelType w:val="multilevel"/>
    <w:tmpl w:val="AE545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336207C"/>
    <w:multiLevelType w:val="multilevel"/>
    <w:tmpl w:val="E0303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5565CCC"/>
    <w:multiLevelType w:val="multilevel"/>
    <w:tmpl w:val="A4A00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BFB46DD"/>
    <w:multiLevelType w:val="multilevel"/>
    <w:tmpl w:val="C08EA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D785661"/>
    <w:multiLevelType w:val="multilevel"/>
    <w:tmpl w:val="3272B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7E847B4"/>
    <w:multiLevelType w:val="multilevel"/>
    <w:tmpl w:val="11322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A7C4495"/>
    <w:multiLevelType w:val="multilevel"/>
    <w:tmpl w:val="8716F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6"/>
  </w:num>
  <w:num w:numId="2">
    <w:abstractNumId w:val="3"/>
  </w:num>
  <w:num w:numId="3">
    <w:abstractNumId w:val="5"/>
  </w:num>
  <w:num w:numId="4">
    <w:abstractNumId w:val="2"/>
  </w:num>
  <w:num w:numId="5">
    <w:abstractNumId w:val="7"/>
  </w:num>
  <w:num w:numId="6">
    <w:abstractNumId w:val="0"/>
  </w:num>
  <w:num w:numId="7">
    <w:abstractNumId w:val="11"/>
  </w:num>
  <w:num w:numId="8">
    <w:abstractNumId w:val="10"/>
  </w:num>
  <w:num w:numId="9">
    <w:abstractNumId w:val="8"/>
  </w:num>
  <w:num w:numId="10">
    <w:abstractNumId w:val="4"/>
  </w:num>
  <w:num w:numId="11">
    <w:abstractNumId w:val="1"/>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2D99"/>
    <w:rsid w:val="00242D99"/>
    <w:rsid w:val="00A641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2C32AB"/>
  <w15:chartTrackingRefBased/>
  <w15:docId w15:val="{1BCE227E-1E78-480F-834A-33D1731B3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242D9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242D9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42D99"/>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242D99"/>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242D9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242D99"/>
    <w:rPr>
      <w:b/>
      <w:bCs/>
    </w:rPr>
  </w:style>
  <w:style w:type="character" w:styleId="a5">
    <w:name w:val="Hyperlink"/>
    <w:basedOn w:val="a0"/>
    <w:uiPriority w:val="99"/>
    <w:semiHidden/>
    <w:unhideWhenUsed/>
    <w:rsid w:val="00242D99"/>
    <w:rPr>
      <w:color w:val="0000FF"/>
      <w:u w:val="single"/>
    </w:rPr>
  </w:style>
  <w:style w:type="character" w:customStyle="1" w:styleId="text-download">
    <w:name w:val="text-download"/>
    <w:basedOn w:val="a0"/>
    <w:rsid w:val="00242D99"/>
  </w:style>
  <w:style w:type="character" w:styleId="a6">
    <w:name w:val="Emphasis"/>
    <w:basedOn w:val="a0"/>
    <w:uiPriority w:val="20"/>
    <w:qFormat/>
    <w:rsid w:val="00242D99"/>
    <w:rPr>
      <w:i/>
      <w:iCs/>
    </w:rPr>
  </w:style>
  <w:style w:type="character" w:customStyle="1" w:styleId="uscl-over-counter">
    <w:name w:val="uscl-over-counter"/>
    <w:basedOn w:val="a0"/>
    <w:rsid w:val="00242D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2599461">
      <w:bodyDiv w:val="1"/>
      <w:marLeft w:val="0"/>
      <w:marRight w:val="0"/>
      <w:marTop w:val="0"/>
      <w:marBottom w:val="0"/>
      <w:divBdr>
        <w:top w:val="none" w:sz="0" w:space="0" w:color="auto"/>
        <w:left w:val="none" w:sz="0" w:space="0" w:color="auto"/>
        <w:bottom w:val="none" w:sz="0" w:space="0" w:color="auto"/>
        <w:right w:val="none" w:sz="0" w:space="0" w:color="auto"/>
      </w:divBdr>
      <w:divsChild>
        <w:div w:id="1892302627">
          <w:marLeft w:val="0"/>
          <w:marRight w:val="0"/>
          <w:marTop w:val="0"/>
          <w:marBottom w:val="0"/>
          <w:divBdr>
            <w:top w:val="none" w:sz="0" w:space="0" w:color="auto"/>
            <w:left w:val="none" w:sz="0" w:space="0" w:color="auto"/>
            <w:bottom w:val="none" w:sz="0" w:space="0" w:color="auto"/>
            <w:right w:val="none" w:sz="0" w:space="0" w:color="auto"/>
          </w:divBdr>
          <w:divsChild>
            <w:div w:id="839200110">
              <w:marLeft w:val="0"/>
              <w:marRight w:val="0"/>
              <w:marTop w:val="0"/>
              <w:marBottom w:val="0"/>
              <w:divBdr>
                <w:top w:val="none" w:sz="0" w:space="0" w:color="auto"/>
                <w:left w:val="none" w:sz="0" w:space="0" w:color="auto"/>
                <w:bottom w:val="none" w:sz="0" w:space="0" w:color="auto"/>
                <w:right w:val="none" w:sz="0" w:space="0" w:color="auto"/>
              </w:divBdr>
              <w:divsChild>
                <w:div w:id="260651440">
                  <w:marLeft w:val="0"/>
                  <w:marRight w:val="0"/>
                  <w:marTop w:val="0"/>
                  <w:marBottom w:val="0"/>
                  <w:divBdr>
                    <w:top w:val="none" w:sz="0" w:space="0" w:color="auto"/>
                    <w:left w:val="none" w:sz="0" w:space="0" w:color="auto"/>
                    <w:bottom w:val="none" w:sz="0" w:space="0" w:color="auto"/>
                    <w:right w:val="none" w:sz="0" w:space="0" w:color="auto"/>
                  </w:divBdr>
                  <w:divsChild>
                    <w:div w:id="253826347">
                      <w:marLeft w:val="0"/>
                      <w:marRight w:val="0"/>
                      <w:marTop w:val="0"/>
                      <w:marBottom w:val="0"/>
                      <w:divBdr>
                        <w:top w:val="none" w:sz="0" w:space="0" w:color="auto"/>
                        <w:left w:val="none" w:sz="0" w:space="0" w:color="auto"/>
                        <w:bottom w:val="none" w:sz="0" w:space="0" w:color="auto"/>
                        <w:right w:val="none" w:sz="0" w:space="0" w:color="auto"/>
                      </w:divBdr>
                      <w:divsChild>
                        <w:div w:id="2021854086">
                          <w:marLeft w:val="0"/>
                          <w:marRight w:val="0"/>
                          <w:marTop w:val="0"/>
                          <w:marBottom w:val="0"/>
                          <w:divBdr>
                            <w:top w:val="none" w:sz="0" w:space="0" w:color="auto"/>
                            <w:left w:val="none" w:sz="0" w:space="0" w:color="auto"/>
                            <w:bottom w:val="none" w:sz="0" w:space="0" w:color="auto"/>
                            <w:right w:val="none" w:sz="0" w:space="0" w:color="auto"/>
                          </w:divBdr>
                          <w:divsChild>
                            <w:div w:id="186873620">
                              <w:marLeft w:val="0"/>
                              <w:marRight w:val="0"/>
                              <w:marTop w:val="0"/>
                              <w:marBottom w:val="0"/>
                              <w:divBdr>
                                <w:top w:val="none" w:sz="0" w:space="0" w:color="auto"/>
                                <w:left w:val="none" w:sz="0" w:space="0" w:color="auto"/>
                                <w:bottom w:val="none" w:sz="0" w:space="0" w:color="auto"/>
                                <w:right w:val="none" w:sz="0" w:space="0" w:color="auto"/>
                              </w:divBdr>
                              <w:divsChild>
                                <w:div w:id="692070001">
                                  <w:marLeft w:val="0"/>
                                  <w:marRight w:val="0"/>
                                  <w:marTop w:val="0"/>
                                  <w:marBottom w:val="0"/>
                                  <w:divBdr>
                                    <w:top w:val="none" w:sz="0" w:space="0" w:color="auto"/>
                                    <w:left w:val="none" w:sz="0" w:space="0" w:color="auto"/>
                                    <w:bottom w:val="none" w:sz="0" w:space="0" w:color="auto"/>
                                    <w:right w:val="none" w:sz="0" w:space="0" w:color="auto"/>
                                  </w:divBdr>
                                  <w:divsChild>
                                    <w:div w:id="772356228">
                                      <w:marLeft w:val="0"/>
                                      <w:marRight w:val="0"/>
                                      <w:marTop w:val="0"/>
                                      <w:marBottom w:val="0"/>
                                      <w:divBdr>
                                        <w:top w:val="none" w:sz="0" w:space="0" w:color="auto"/>
                                        <w:left w:val="none" w:sz="0" w:space="0" w:color="auto"/>
                                        <w:bottom w:val="none" w:sz="0" w:space="0" w:color="auto"/>
                                        <w:right w:val="none" w:sz="0" w:space="0" w:color="auto"/>
                                      </w:divBdr>
                                    </w:div>
                                  </w:divsChild>
                                </w:div>
                                <w:div w:id="1903440425">
                                  <w:marLeft w:val="0"/>
                                  <w:marRight w:val="0"/>
                                  <w:marTop w:val="0"/>
                                  <w:marBottom w:val="0"/>
                                  <w:divBdr>
                                    <w:top w:val="none" w:sz="0" w:space="0" w:color="auto"/>
                                    <w:left w:val="none" w:sz="0" w:space="0" w:color="auto"/>
                                    <w:bottom w:val="none" w:sz="0" w:space="0" w:color="auto"/>
                                    <w:right w:val="none" w:sz="0" w:space="0" w:color="auto"/>
                                  </w:divBdr>
                                  <w:divsChild>
                                    <w:div w:id="996886589">
                                      <w:marLeft w:val="0"/>
                                      <w:marRight w:val="0"/>
                                      <w:marTop w:val="0"/>
                                      <w:marBottom w:val="0"/>
                                      <w:divBdr>
                                        <w:top w:val="none" w:sz="0" w:space="0" w:color="auto"/>
                                        <w:left w:val="none" w:sz="0" w:space="0" w:color="auto"/>
                                        <w:bottom w:val="none" w:sz="0" w:space="0" w:color="auto"/>
                                        <w:right w:val="none" w:sz="0" w:space="0" w:color="auto"/>
                                      </w:divBdr>
                                    </w:div>
                                  </w:divsChild>
                                </w:div>
                                <w:div w:id="1706560169">
                                  <w:marLeft w:val="0"/>
                                  <w:marRight w:val="0"/>
                                  <w:marTop w:val="0"/>
                                  <w:marBottom w:val="0"/>
                                  <w:divBdr>
                                    <w:top w:val="none" w:sz="0" w:space="0" w:color="auto"/>
                                    <w:left w:val="none" w:sz="0" w:space="0" w:color="auto"/>
                                    <w:bottom w:val="none" w:sz="0" w:space="0" w:color="auto"/>
                                    <w:right w:val="none" w:sz="0" w:space="0" w:color="auto"/>
                                  </w:divBdr>
                                  <w:divsChild>
                                    <w:div w:id="1963997374">
                                      <w:marLeft w:val="0"/>
                                      <w:marRight w:val="0"/>
                                      <w:marTop w:val="0"/>
                                      <w:marBottom w:val="0"/>
                                      <w:divBdr>
                                        <w:top w:val="none" w:sz="0" w:space="0" w:color="auto"/>
                                        <w:left w:val="none" w:sz="0" w:space="0" w:color="auto"/>
                                        <w:bottom w:val="none" w:sz="0" w:space="0" w:color="auto"/>
                                        <w:right w:val="none" w:sz="0" w:space="0" w:color="auto"/>
                                      </w:divBdr>
                                    </w:div>
                                  </w:divsChild>
                                </w:div>
                                <w:div w:id="173226143">
                                  <w:marLeft w:val="0"/>
                                  <w:marRight w:val="0"/>
                                  <w:marTop w:val="0"/>
                                  <w:marBottom w:val="0"/>
                                  <w:divBdr>
                                    <w:top w:val="none" w:sz="0" w:space="0" w:color="auto"/>
                                    <w:left w:val="none" w:sz="0" w:space="0" w:color="auto"/>
                                    <w:bottom w:val="none" w:sz="0" w:space="0" w:color="auto"/>
                                    <w:right w:val="none" w:sz="0" w:space="0" w:color="auto"/>
                                  </w:divBdr>
                                  <w:divsChild>
                                    <w:div w:id="578758332">
                                      <w:marLeft w:val="0"/>
                                      <w:marRight w:val="0"/>
                                      <w:marTop w:val="0"/>
                                      <w:marBottom w:val="0"/>
                                      <w:divBdr>
                                        <w:top w:val="none" w:sz="0" w:space="0" w:color="auto"/>
                                        <w:left w:val="none" w:sz="0" w:space="0" w:color="auto"/>
                                        <w:bottom w:val="none" w:sz="0" w:space="0" w:color="auto"/>
                                        <w:right w:val="none" w:sz="0" w:space="0" w:color="auto"/>
                                      </w:divBdr>
                                    </w:div>
                                  </w:divsChild>
                                </w:div>
                                <w:div w:id="416906420">
                                  <w:marLeft w:val="0"/>
                                  <w:marRight w:val="0"/>
                                  <w:marTop w:val="0"/>
                                  <w:marBottom w:val="0"/>
                                  <w:divBdr>
                                    <w:top w:val="none" w:sz="0" w:space="0" w:color="auto"/>
                                    <w:left w:val="none" w:sz="0" w:space="0" w:color="auto"/>
                                    <w:bottom w:val="none" w:sz="0" w:space="0" w:color="auto"/>
                                    <w:right w:val="none" w:sz="0" w:space="0" w:color="auto"/>
                                  </w:divBdr>
                                  <w:divsChild>
                                    <w:div w:id="1096562466">
                                      <w:marLeft w:val="0"/>
                                      <w:marRight w:val="0"/>
                                      <w:marTop w:val="0"/>
                                      <w:marBottom w:val="0"/>
                                      <w:divBdr>
                                        <w:top w:val="none" w:sz="0" w:space="0" w:color="auto"/>
                                        <w:left w:val="none" w:sz="0" w:space="0" w:color="auto"/>
                                        <w:bottom w:val="none" w:sz="0" w:space="0" w:color="auto"/>
                                        <w:right w:val="none" w:sz="0" w:space="0" w:color="auto"/>
                                      </w:divBdr>
                                    </w:div>
                                  </w:divsChild>
                                </w:div>
                                <w:div w:id="865020103">
                                  <w:blockQuote w:val="1"/>
                                  <w:marLeft w:val="150"/>
                                  <w:marRight w:val="150"/>
                                  <w:marTop w:val="450"/>
                                  <w:marBottom w:val="150"/>
                                  <w:divBdr>
                                    <w:top w:val="single" w:sz="6" w:space="6" w:color="BBBBBB"/>
                                    <w:left w:val="single" w:sz="6" w:space="4" w:color="BBBBBB"/>
                                    <w:bottom w:val="single" w:sz="6" w:space="2" w:color="BBBBBB"/>
                                    <w:right w:val="single" w:sz="6" w:space="4" w:color="BBBBBB"/>
                                  </w:divBdr>
                                </w:div>
                                <w:div w:id="1793203091">
                                  <w:marLeft w:val="0"/>
                                  <w:marRight w:val="0"/>
                                  <w:marTop w:val="0"/>
                                  <w:marBottom w:val="0"/>
                                  <w:divBdr>
                                    <w:top w:val="none" w:sz="0" w:space="0" w:color="auto"/>
                                    <w:left w:val="none" w:sz="0" w:space="0" w:color="auto"/>
                                    <w:bottom w:val="none" w:sz="0" w:space="0" w:color="auto"/>
                                    <w:right w:val="none" w:sz="0" w:space="0" w:color="auto"/>
                                  </w:divBdr>
                                </w:div>
                                <w:div w:id="602612789">
                                  <w:marLeft w:val="0"/>
                                  <w:marRight w:val="0"/>
                                  <w:marTop w:val="0"/>
                                  <w:marBottom w:val="0"/>
                                  <w:divBdr>
                                    <w:top w:val="none" w:sz="0" w:space="0" w:color="auto"/>
                                    <w:left w:val="none" w:sz="0" w:space="0" w:color="auto"/>
                                    <w:bottom w:val="none" w:sz="0" w:space="0" w:color="auto"/>
                                    <w:right w:val="none" w:sz="0" w:space="0" w:color="auto"/>
                                  </w:divBdr>
                                  <w:divsChild>
                                    <w:div w:id="1509439606">
                                      <w:marLeft w:val="0"/>
                                      <w:marRight w:val="0"/>
                                      <w:marTop w:val="0"/>
                                      <w:marBottom w:val="0"/>
                                      <w:divBdr>
                                        <w:top w:val="none" w:sz="0" w:space="0" w:color="auto"/>
                                        <w:left w:val="none" w:sz="0" w:space="0" w:color="auto"/>
                                        <w:bottom w:val="none" w:sz="0" w:space="0" w:color="auto"/>
                                        <w:right w:val="none" w:sz="0" w:space="0" w:color="auto"/>
                                      </w:divBdr>
                                      <w:divsChild>
                                        <w:div w:id="1917855339">
                                          <w:marLeft w:val="0"/>
                                          <w:marRight w:val="0"/>
                                          <w:marTop w:val="0"/>
                                          <w:marBottom w:val="0"/>
                                          <w:divBdr>
                                            <w:top w:val="none" w:sz="0" w:space="0" w:color="auto"/>
                                            <w:left w:val="none" w:sz="0" w:space="0" w:color="auto"/>
                                            <w:bottom w:val="none" w:sz="0" w:space="0" w:color="auto"/>
                                            <w:right w:val="none" w:sz="0" w:space="0" w:color="auto"/>
                                          </w:divBdr>
                                          <w:divsChild>
                                            <w:div w:id="1879079260">
                                              <w:marLeft w:val="0"/>
                                              <w:marRight w:val="0"/>
                                              <w:marTop w:val="0"/>
                                              <w:marBottom w:val="0"/>
                                              <w:divBdr>
                                                <w:top w:val="none" w:sz="0" w:space="0" w:color="auto"/>
                                                <w:left w:val="none" w:sz="0" w:space="0" w:color="auto"/>
                                                <w:bottom w:val="none" w:sz="0" w:space="0" w:color="auto"/>
                                                <w:right w:val="none" w:sz="0" w:space="0" w:color="auto"/>
                                              </w:divBdr>
                                              <w:divsChild>
                                                <w:div w:id="1801725954">
                                                  <w:marLeft w:val="0"/>
                                                  <w:marRight w:val="0"/>
                                                  <w:marTop w:val="0"/>
                                                  <w:marBottom w:val="0"/>
                                                  <w:divBdr>
                                                    <w:top w:val="none" w:sz="0" w:space="0" w:color="auto"/>
                                                    <w:left w:val="none" w:sz="0" w:space="0" w:color="auto"/>
                                                    <w:bottom w:val="none" w:sz="0" w:space="0" w:color="auto"/>
                                                    <w:right w:val="none" w:sz="0" w:space="0" w:color="auto"/>
                                                  </w:divBdr>
                                                  <w:divsChild>
                                                    <w:div w:id="1739018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17</Pages>
  <Words>5683</Words>
  <Characters>32399</Characters>
  <Application>Microsoft Office Word</Application>
  <DocSecurity>0</DocSecurity>
  <Lines>269</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cp:revision>
  <dcterms:created xsi:type="dcterms:W3CDTF">2022-09-14T08:02:00Z</dcterms:created>
  <dcterms:modified xsi:type="dcterms:W3CDTF">2022-09-14T08:08:00Z</dcterms:modified>
</cp:coreProperties>
</file>